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CFA5B" w14:textId="693EB4D9" w:rsidR="00536683" w:rsidRPr="001605F3" w:rsidRDefault="001C20C2" w:rsidP="001605F3">
      <w:pPr>
        <w:jc w:val="center"/>
        <w:rPr>
          <w:rFonts w:eastAsiaTheme="majorEastAsia" w:cs="Times New Roman"/>
          <w:b/>
          <w:spacing w:val="-10"/>
          <w:kern w:val="28"/>
          <w:sz w:val="28"/>
          <w:szCs w:val="56"/>
          <w:u w:val="single"/>
        </w:rPr>
      </w:pPr>
      <w:r w:rsidRPr="001605F3">
        <w:rPr>
          <w:rFonts w:eastAsiaTheme="majorEastAsia" w:cs="Times New Roman"/>
          <w:b/>
          <w:spacing w:val="-10"/>
          <w:kern w:val="28"/>
          <w:sz w:val="28"/>
          <w:szCs w:val="56"/>
          <w:u w:val="single"/>
        </w:rPr>
        <w:t>ANNEXE I</w:t>
      </w:r>
      <w:r w:rsidR="00C00C3F">
        <w:rPr>
          <w:rFonts w:eastAsiaTheme="majorEastAsia" w:cs="Times New Roman"/>
          <w:b/>
          <w:spacing w:val="-10"/>
          <w:kern w:val="28"/>
          <w:sz w:val="28"/>
          <w:szCs w:val="56"/>
          <w:u w:val="single"/>
        </w:rPr>
        <w:t xml:space="preserve"> </w:t>
      </w:r>
    </w:p>
    <w:p w14:paraId="2A5D5917" w14:textId="77777777" w:rsidR="001C20C2" w:rsidRPr="00ED0C84" w:rsidRDefault="001C20C2" w:rsidP="001C20C2">
      <w:pPr>
        <w:pStyle w:val="Titre"/>
        <w:rPr>
          <w:rFonts w:cs="Times New Roman"/>
          <w:color w:val="auto"/>
        </w:rPr>
      </w:pPr>
      <w:r w:rsidRPr="00ED0C84">
        <w:rPr>
          <w:rFonts w:cs="Times New Roman"/>
          <w:color w:val="auto"/>
        </w:rPr>
        <w:t xml:space="preserve">AU CAHIER DES CLAUSES TECHNIQUES PARTICULIERES </w:t>
      </w:r>
    </w:p>
    <w:p w14:paraId="5A2F8DA3" w14:textId="77777777" w:rsidR="001C20C2" w:rsidRPr="00ED0C84" w:rsidRDefault="001C20C2" w:rsidP="001C20C2">
      <w:pPr>
        <w:rPr>
          <w:rFonts w:cs="Times New Roman"/>
        </w:rPr>
      </w:pPr>
    </w:p>
    <w:p w14:paraId="6D598E96" w14:textId="77777777" w:rsidR="001C20C2" w:rsidRPr="00ED0C84" w:rsidRDefault="001C20C2" w:rsidP="001C20C2">
      <w:pPr>
        <w:rPr>
          <w:rFonts w:cs="Times New Roman"/>
        </w:rPr>
      </w:pPr>
    </w:p>
    <w:p w14:paraId="1FC011AC" w14:textId="2D6306E0" w:rsidR="001C20C2" w:rsidRPr="00ED0C84" w:rsidRDefault="001C20C2" w:rsidP="001C20C2">
      <w:pPr>
        <w:jc w:val="center"/>
        <w:rPr>
          <w:rFonts w:cs="Times New Roman"/>
          <w:b/>
          <w:u w:val="single"/>
        </w:rPr>
      </w:pPr>
      <w:r w:rsidRPr="00ED0C84">
        <w:rPr>
          <w:rFonts w:cs="Times New Roman"/>
          <w:b/>
          <w:u w:val="single"/>
        </w:rPr>
        <w:t>TABLEAU RECAPITULATIF DES SURFACES</w:t>
      </w:r>
      <w:r w:rsidR="003F3D4A">
        <w:rPr>
          <w:rFonts w:cs="Times New Roman"/>
          <w:b/>
          <w:u w:val="single"/>
        </w:rPr>
        <w:t xml:space="preserve"> </w:t>
      </w:r>
    </w:p>
    <w:p w14:paraId="2672ACA8" w14:textId="77777777" w:rsidR="00536683" w:rsidRPr="00ED0C84" w:rsidRDefault="00536683" w:rsidP="00536683">
      <w:pPr>
        <w:rPr>
          <w:rFonts w:cs="Times New Roman"/>
        </w:rPr>
      </w:pPr>
    </w:p>
    <w:p w14:paraId="478EB1B6" w14:textId="77777777" w:rsidR="00536683" w:rsidRPr="00ED0C84" w:rsidRDefault="00536683" w:rsidP="00536683">
      <w:pPr>
        <w:rPr>
          <w:rFonts w:cs="Times New Roman"/>
        </w:rPr>
      </w:pPr>
      <w:r w:rsidRPr="00ED0C84">
        <w:rPr>
          <w:rFonts w:cs="Times New Roman"/>
        </w:rPr>
        <w:t>Les prestations de nettoyage attendues dans le présent marché de nettoyage sont réparties par division.</w:t>
      </w:r>
    </w:p>
    <w:p w14:paraId="48447DD1" w14:textId="5A6E6423" w:rsidR="00536683" w:rsidRPr="00ED0C84" w:rsidRDefault="00536683" w:rsidP="00536683">
      <w:pPr>
        <w:rPr>
          <w:rFonts w:cs="Times New Roman"/>
        </w:rPr>
      </w:pPr>
      <w:r w:rsidRPr="00ED0C84">
        <w:rPr>
          <w:rFonts w:cs="Times New Roman"/>
        </w:rPr>
        <w:t>Les surfaces de chaque espace</w:t>
      </w:r>
      <w:r w:rsidR="00736709" w:rsidRPr="00ED0C84">
        <w:rPr>
          <w:rFonts w:cs="Times New Roman"/>
        </w:rPr>
        <w:t xml:space="preserve"> composant ces divisions sont exprimées à titre indicatif non contractuel : </w:t>
      </w:r>
    </w:p>
    <w:p w14:paraId="069B8795" w14:textId="77777777" w:rsidR="00536683" w:rsidRPr="00ED0C84" w:rsidRDefault="00536683" w:rsidP="00536683">
      <w:pPr>
        <w:rPr>
          <w:rFonts w:cs="Times New Roman"/>
        </w:rPr>
      </w:pPr>
    </w:p>
    <w:p w14:paraId="7990F67A" w14:textId="5FF16841" w:rsidR="0053237B" w:rsidRPr="00ED0C84" w:rsidRDefault="00540E70" w:rsidP="00486284">
      <w:pPr>
        <w:pStyle w:val="Sous-titre"/>
        <w:ind w:left="0"/>
      </w:pPr>
      <w:r w:rsidRPr="00ED0C84">
        <w:rPr>
          <w:rFonts w:cs="Times New Roman"/>
        </w:rPr>
        <w:t>Po</w:t>
      </w:r>
      <w:r w:rsidR="00F40F32">
        <w:rPr>
          <w:rFonts w:cs="Times New Roman"/>
        </w:rPr>
        <w:t>u</w:t>
      </w:r>
      <w:r w:rsidRPr="00ED0C84">
        <w:rPr>
          <w:rFonts w:cs="Times New Roman"/>
        </w:rPr>
        <w:t xml:space="preserve">r le lot 1 : Site </w:t>
      </w:r>
      <w:r w:rsidR="00267A20">
        <w:rPr>
          <w:rFonts w:cs="Times New Roman"/>
        </w:rPr>
        <w:t xml:space="preserve">de la Direction interrégionale </w:t>
      </w:r>
      <w:r w:rsidR="008D512C" w:rsidRPr="001D4A34">
        <w:rPr>
          <w:rFonts w:cs="Times New Roman"/>
        </w:rPr>
        <w:t>de Pantin</w:t>
      </w:r>
    </w:p>
    <w:tbl>
      <w:tblPr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3614"/>
        <w:gridCol w:w="2600"/>
        <w:gridCol w:w="2031"/>
      </w:tblGrid>
      <w:tr w:rsidR="008D512C" w:rsidRPr="00ED0C84" w14:paraId="7DBC5D13" w14:textId="77777777" w:rsidTr="00575E62">
        <w:trPr>
          <w:trHeight w:val="262"/>
        </w:trPr>
        <w:tc>
          <w:tcPr>
            <w:tcW w:w="9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bottom"/>
            <w:hideMark/>
          </w:tcPr>
          <w:p w14:paraId="366C8F25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</w:tr>
      <w:tr w:rsidR="00F40F32" w:rsidRPr="00ED0C84" w14:paraId="7EADA9D1" w14:textId="77777777" w:rsidTr="00417F86">
        <w:trPr>
          <w:trHeight w:val="928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8B8D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N° division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7E8E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Division 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01B9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Revêtement 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0508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Surface (m²)</w:t>
            </w:r>
          </w:p>
        </w:tc>
      </w:tr>
      <w:tr w:rsidR="00F40F32" w:rsidRPr="00ED0C84" w14:paraId="09B1DBE1" w14:textId="77777777" w:rsidTr="00F40F32">
        <w:trPr>
          <w:trHeight w:val="787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B3AE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1312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Bureaux, salles de réunion, de documentation et espace de repos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272DA" w14:textId="59C05142" w:rsidR="008D512C" w:rsidRPr="00ED0C84" w:rsidRDefault="00066740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M</w:t>
            </w:r>
            <w:r w:rsidR="00575E62" w:rsidRPr="00417F86">
              <w:rPr>
                <w:rFonts w:eastAsia="Times New Roman" w:cs="Times New Roman"/>
                <w:color w:val="000000"/>
                <w:lang w:eastAsia="fr-FR"/>
              </w:rPr>
              <w:t>oquette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D02D1" w14:textId="34551097" w:rsidR="008D512C" w:rsidRPr="00417F86" w:rsidRDefault="00CD6461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 xml:space="preserve">499 </w:t>
            </w:r>
            <w:r w:rsidR="008D512C" w:rsidRPr="00417F86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  <w:tr w:rsidR="009069BD" w:rsidRPr="00ED0C84" w14:paraId="16471BCF" w14:textId="77777777" w:rsidTr="00A52018">
        <w:trPr>
          <w:trHeight w:val="262"/>
        </w:trPr>
        <w:tc>
          <w:tcPr>
            <w:tcW w:w="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F2F3" w14:textId="3DC711EC" w:rsidR="009069BD" w:rsidRPr="00ED0C84" w:rsidRDefault="009069BD" w:rsidP="009069B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0E33" w14:textId="77777777" w:rsidR="009069BD" w:rsidRPr="00ED0C84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Sanitaires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A7DA9" w14:textId="3E6A4F44" w:rsidR="009069BD" w:rsidRPr="001625D9" w:rsidRDefault="009069BD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 xml:space="preserve">Carrelage </w:t>
            </w:r>
          </w:p>
        </w:tc>
        <w:tc>
          <w:tcPr>
            <w:tcW w:w="20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D086934" w14:textId="7627B95A" w:rsidR="009069BD" w:rsidRPr="00417F86" w:rsidRDefault="009069BD" w:rsidP="009069BD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51 m²</w:t>
            </w:r>
          </w:p>
          <w:p w14:paraId="2D93B302" w14:textId="4CBC3987" w:rsidR="009069BD" w:rsidRPr="00417F86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069BD" w:rsidRPr="00ED0C84" w14:paraId="0599AF6C" w14:textId="77777777" w:rsidTr="00A52018">
        <w:trPr>
          <w:trHeight w:val="262"/>
        </w:trPr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A400" w14:textId="11479246" w:rsidR="009069BD" w:rsidRPr="00ED0C84" w:rsidRDefault="009069BD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58A3" w14:textId="77777777" w:rsidR="009069BD" w:rsidRPr="00ED0C84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Réfectoire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2761" w14:textId="6A2F7856" w:rsidR="009069BD" w:rsidRPr="001625D9" w:rsidRDefault="009069BD" w:rsidP="00575E62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Car</w:t>
            </w:r>
            <w:r>
              <w:rPr>
                <w:rFonts w:eastAsia="Times New Roman" w:cs="Times New Roman"/>
                <w:color w:val="000000"/>
                <w:lang w:eastAsia="fr-FR"/>
              </w:rPr>
              <w:t>r</w:t>
            </w:r>
            <w:r w:rsidRPr="00417F86">
              <w:rPr>
                <w:rFonts w:eastAsia="Times New Roman" w:cs="Times New Roman"/>
                <w:color w:val="000000"/>
                <w:lang w:eastAsia="fr-FR"/>
              </w:rPr>
              <w:t>elage</w:t>
            </w:r>
          </w:p>
        </w:tc>
        <w:tc>
          <w:tcPr>
            <w:tcW w:w="2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E769F" w14:textId="4E667E4F" w:rsidR="009069BD" w:rsidRPr="00417F86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F40F32" w:rsidRPr="00ED0C84" w14:paraId="68EAA1BE" w14:textId="77777777" w:rsidTr="00F40F32">
        <w:trPr>
          <w:trHeight w:val="787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66CC" w14:textId="171AC18C" w:rsidR="008D512C" w:rsidRPr="00ED0C84" w:rsidRDefault="009069BD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9287" w14:textId="450B43D9" w:rsidR="008D512C" w:rsidRPr="00ED0C84" w:rsidRDefault="00266D84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Z</w:t>
            </w:r>
            <w:r w:rsidR="008D512C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ones de circulation,</w:t>
            </w:r>
            <w:r w:rsidR="001D4A34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 xml:space="preserve"> </w:t>
            </w:r>
            <w:r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 xml:space="preserve">escaliers, </w:t>
            </w:r>
            <w:r w:rsidR="001D4A34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entrée/accueil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9069B" w14:textId="1B50BD0E" w:rsidR="008D512C" w:rsidRPr="001625D9" w:rsidRDefault="00575E62" w:rsidP="00575E62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PVC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F3FAE" w14:textId="7D865338" w:rsidR="008D512C" w:rsidRPr="00417F86" w:rsidRDefault="008D512C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121 m²</w:t>
            </w:r>
          </w:p>
        </w:tc>
      </w:tr>
      <w:tr w:rsidR="00B7638F" w:rsidRPr="00ED0C84" w14:paraId="5C5DD8F0" w14:textId="77777777" w:rsidTr="008304E7">
        <w:trPr>
          <w:trHeight w:val="262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54C8D" w14:textId="0D3820A5" w:rsidR="00B7638F" w:rsidRDefault="00B7638F" w:rsidP="00B7638F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0" w:author="Olivier LAURENT" w:date="2025-10-10T10:34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4</w:t>
              </w:r>
            </w:ins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774B" w14:textId="7CA40A0F" w:rsidR="00B7638F" w:rsidRPr="007910EE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1" w:author="Olivier LAURENT" w:date="2025-10-10T10:34:00Z">
              <w:r w:rsidRPr="007910EE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</w:t>
              </w:r>
              <w:proofErr w:type="spellStart"/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interieure</w:t>
              </w:r>
            </w:ins>
            <w:proofErr w:type="spell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952" w14:textId="37295262" w:rsidR="00B7638F" w:rsidRDefault="00B7638F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2" w:author="Olivier LAURENT" w:date="2025-10-10T10:34:00Z">
              <w:r>
                <w:rPr>
                  <w:rFonts w:eastAsia="Times New Roman" w:cs="Times New Roman"/>
                  <w:color w:val="000000"/>
                  <w:lang w:eastAsia="fr-FR"/>
                </w:rPr>
                <w:t>V</w:t>
              </w:r>
              <w:r w:rsidRPr="00417F86">
                <w:rPr>
                  <w:rFonts w:eastAsia="Times New Roman" w:cs="Times New Roman"/>
                  <w:color w:val="000000"/>
                  <w:lang w:eastAsia="fr-FR"/>
                </w:rPr>
                <w:t>erre</w:t>
              </w:r>
            </w:ins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896CC" w14:textId="02BB0CF4" w:rsidR="00B7638F" w:rsidRPr="009069BD" w:rsidRDefault="005255CB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3" w:author="Olivier LAURENT" w:date="2025-10-15T16:14:00Z">
              <w:r>
                <w:rPr>
                  <w:rFonts w:eastAsia="Times New Roman" w:cs="Times New Roman"/>
                  <w:color w:val="000000"/>
                  <w:lang w:eastAsia="fr-FR"/>
                </w:rPr>
                <w:t>248</w:t>
              </w:r>
            </w:ins>
          </w:p>
        </w:tc>
      </w:tr>
      <w:tr w:rsidR="00B7638F" w:rsidRPr="00ED0C84" w14:paraId="5E8098EF" w14:textId="77777777" w:rsidTr="008304E7">
        <w:trPr>
          <w:trHeight w:val="262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E452" w14:textId="68A3A0B3" w:rsidR="00B7638F" w:rsidRPr="00ED0C84" w:rsidRDefault="00B7638F" w:rsidP="00B7638F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4" w:author="Olivier LAURENT" w:date="2025-10-10T10:34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5</w:t>
              </w:r>
            </w:ins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DFA6" w14:textId="092DC241" w:rsidR="00B7638F" w:rsidRPr="007910EE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7910EE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Vitrerie</w:t>
            </w:r>
            <w:ins w:id="5" w:author="Olivier LAURENT" w:date="2025-10-10T10:34:00Z"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extérieure</w:t>
              </w:r>
            </w:ins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D68B" w14:textId="3A459340" w:rsidR="00B7638F" w:rsidRPr="001625D9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V</w:t>
            </w:r>
            <w:r w:rsidRPr="00417F86">
              <w:rPr>
                <w:rFonts w:eastAsia="Times New Roman" w:cs="Times New Roman"/>
                <w:color w:val="000000"/>
                <w:lang w:eastAsia="fr-FR"/>
              </w:rPr>
              <w:t>erre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57A47" w14:textId="0346C070" w:rsidR="00B7638F" w:rsidRPr="009069BD" w:rsidRDefault="005255CB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6" w:author="Olivier LAURENT" w:date="2025-10-15T16:14:00Z">
              <w:r>
                <w:rPr>
                  <w:rFonts w:eastAsia="Times New Roman" w:cs="Times New Roman"/>
                  <w:color w:val="000000"/>
                  <w:lang w:eastAsia="fr-FR"/>
                </w:rPr>
                <w:t>sans objet</w:t>
              </w:r>
            </w:ins>
            <w:r w:rsidR="00B7638F" w:rsidRPr="009069BD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</w:p>
        </w:tc>
      </w:tr>
      <w:tr w:rsidR="00B7638F" w:rsidRPr="00ED0C84" w14:paraId="454B3B2A" w14:textId="77777777" w:rsidTr="008304E7">
        <w:trPr>
          <w:trHeight w:val="52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B5C6" w14:textId="627303A4" w:rsidR="00B7638F" w:rsidRPr="00ED0C84" w:rsidRDefault="00B7638F" w:rsidP="00B7638F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7" w:author="Olivier LAURENT" w:date="2025-10-10T10:34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6</w:t>
              </w:r>
            </w:ins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1684" w14:textId="77777777" w:rsidR="00B7638F" w:rsidRPr="00ED0C84" w:rsidRDefault="00B7638F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Magasin, salle d'archives 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9886" w14:textId="50A7B9A0" w:rsidR="00B7638F" w:rsidRPr="001625D9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Moquette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B43F8" w14:textId="53B978CE" w:rsidR="00B7638F" w:rsidRPr="00ED0C84" w:rsidRDefault="00B7638F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46 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</w:tbl>
    <w:p w14:paraId="5E987275" w14:textId="71956E35" w:rsidR="00051E33" w:rsidRDefault="00051E33" w:rsidP="00555351">
      <w:pPr>
        <w:pStyle w:val="Sansinterligne"/>
        <w:rPr>
          <w:rFonts w:ascii="Times New Roman" w:hAnsi="Times New Roman" w:cs="Times New Roman"/>
        </w:rPr>
      </w:pPr>
    </w:p>
    <w:p w14:paraId="538D30CB" w14:textId="77777777" w:rsidR="00051E33" w:rsidRDefault="00051E33" w:rsidP="00555351">
      <w:pPr>
        <w:pStyle w:val="Sansinterligne"/>
        <w:rPr>
          <w:rFonts w:ascii="Times New Roman" w:hAnsi="Times New Roman" w:cs="Times New Roman"/>
        </w:rPr>
      </w:pPr>
    </w:p>
    <w:p w14:paraId="08B03027" w14:textId="75B24102" w:rsidR="008D512C" w:rsidRPr="00F40F32" w:rsidRDefault="008D512C" w:rsidP="00F40F32">
      <w:pPr>
        <w:pStyle w:val="Sous-titre"/>
        <w:ind w:left="0"/>
        <w:rPr>
          <w:lang w:eastAsia="fr-FR"/>
        </w:rPr>
      </w:pPr>
      <w:r w:rsidRPr="00ED0C84">
        <w:rPr>
          <w:rFonts w:cs="Times New Roman"/>
        </w:rPr>
        <w:t xml:space="preserve">Pour le lot 1 : Site </w:t>
      </w:r>
      <w:r w:rsidR="00F40F32">
        <w:rPr>
          <w:rFonts w:cs="Times New Roman"/>
        </w:rPr>
        <w:t>du centre de recherches archéologiques</w:t>
      </w:r>
      <w:r>
        <w:rPr>
          <w:rFonts w:cs="Times New Roman"/>
        </w:rPr>
        <w:t xml:space="preserve"> de </w:t>
      </w:r>
      <w:r w:rsidRPr="001D4A34">
        <w:rPr>
          <w:rFonts w:cs="Times New Roman"/>
        </w:rPr>
        <w:t>Pantin</w:t>
      </w:r>
    </w:p>
    <w:tbl>
      <w:tblPr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3521"/>
        <w:gridCol w:w="2693"/>
        <w:gridCol w:w="2031"/>
      </w:tblGrid>
      <w:tr w:rsidR="008D512C" w:rsidRPr="00ED0C84" w14:paraId="670A7D75" w14:textId="77777777" w:rsidTr="00575E62">
        <w:trPr>
          <w:trHeight w:val="262"/>
        </w:trPr>
        <w:tc>
          <w:tcPr>
            <w:tcW w:w="9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bottom"/>
            <w:hideMark/>
          </w:tcPr>
          <w:p w14:paraId="6A33F9FE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</w:tr>
      <w:tr w:rsidR="008D512C" w:rsidRPr="00ED0C84" w14:paraId="6C4D27F5" w14:textId="77777777" w:rsidTr="00F40F32">
        <w:trPr>
          <w:trHeight w:val="26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BD8D5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N° division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295C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Division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A149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Revêtement 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58D2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Surface (m²)</w:t>
            </w:r>
          </w:p>
        </w:tc>
      </w:tr>
      <w:tr w:rsidR="008D512C" w:rsidRPr="00ED0C84" w14:paraId="373F045E" w14:textId="77777777" w:rsidTr="00F40F32">
        <w:trPr>
          <w:trHeight w:val="787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E0A1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7FCA" w14:textId="5080C395" w:rsidR="008D512C" w:rsidRPr="00ED0C84" w:rsidRDefault="00066740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r w:rsidR="008D512C" w:rsidRPr="00ED0C84">
              <w:rPr>
                <w:rFonts w:eastAsia="Times New Roman" w:cs="Times New Roman"/>
                <w:color w:val="000000"/>
                <w:lang w:eastAsia="fr-FR"/>
              </w:rPr>
              <w:t>Bureaux,</w:t>
            </w:r>
            <w:r w:rsidR="00575E62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r w:rsidR="008D512C" w:rsidRPr="001D4A34">
              <w:rPr>
                <w:rFonts w:eastAsia="Times New Roman" w:cs="Times New Roman"/>
                <w:color w:val="000000"/>
                <w:lang w:eastAsia="fr-FR"/>
              </w:rPr>
              <w:t>salles de réunion</w:t>
            </w:r>
            <w:r w:rsidR="00575E62" w:rsidRPr="001D4A34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r w:rsidR="008D512C" w:rsidRPr="001D4A34">
              <w:rPr>
                <w:rFonts w:eastAsia="Times New Roman" w:cs="Times New Roman"/>
                <w:color w:val="000000"/>
                <w:lang w:eastAsia="fr-FR"/>
              </w:rPr>
              <w:t>,</w:t>
            </w:r>
            <w:r w:rsidR="008D512C" w:rsidRPr="00ED0C84">
              <w:rPr>
                <w:rFonts w:eastAsia="Times New Roman" w:cs="Times New Roman"/>
                <w:color w:val="000000"/>
                <w:lang w:eastAsia="fr-FR"/>
              </w:rPr>
              <w:t xml:space="preserve"> de documentation et espace de repos</w:t>
            </w:r>
            <w:r w:rsidR="001D4A34">
              <w:rPr>
                <w:rFonts w:eastAsia="Times New Roman" w:cs="Times New Roman"/>
                <w:color w:val="000000"/>
                <w:lang w:eastAsia="fr-FR"/>
              </w:rPr>
              <w:t>, local syndical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5987" w14:textId="4686E7AA" w:rsidR="008D512C" w:rsidRPr="00ED0C84" w:rsidRDefault="008D512C" w:rsidP="001605F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PVC, Béton, résine, carrelage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E4E50" w14:textId="0C1DA32D" w:rsidR="008D512C" w:rsidRPr="00ED0C84" w:rsidRDefault="00F40F32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682</w:t>
            </w:r>
            <w:r w:rsidR="008D512C" w:rsidRPr="00417F86">
              <w:rPr>
                <w:rFonts w:eastAsia="Times New Roman" w:cs="Times New Roman"/>
                <w:color w:val="000000"/>
                <w:lang w:eastAsia="fr-FR"/>
              </w:rPr>
              <w:t xml:space="preserve"> m²</w:t>
            </w:r>
          </w:p>
        </w:tc>
      </w:tr>
      <w:tr w:rsidR="009069BD" w:rsidRPr="00ED0C84" w14:paraId="13B8C67B" w14:textId="77777777" w:rsidTr="00364790">
        <w:trPr>
          <w:trHeight w:val="262"/>
        </w:trPr>
        <w:tc>
          <w:tcPr>
            <w:tcW w:w="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518F" w14:textId="229DB22F" w:rsidR="009069BD" w:rsidRPr="00ED0C84" w:rsidRDefault="009069BD" w:rsidP="009069B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9265" w14:textId="15D1B12B" w:rsidR="009069BD" w:rsidRPr="00ED0C84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Sanitaires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D166B" w14:textId="2A230047" w:rsidR="009069BD" w:rsidRPr="001605F3" w:rsidRDefault="00006024" w:rsidP="001605F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C</w:t>
            </w:r>
            <w:r w:rsidR="009069BD" w:rsidRPr="001605F3">
              <w:rPr>
                <w:rFonts w:eastAsia="Times New Roman" w:cs="Times New Roman"/>
                <w:color w:val="000000"/>
                <w:lang w:eastAsia="fr-FR"/>
              </w:rPr>
              <w:t>arrelage</w:t>
            </w:r>
          </w:p>
        </w:tc>
        <w:tc>
          <w:tcPr>
            <w:tcW w:w="20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F1B54BC" w14:textId="798AA8BE" w:rsidR="009069BD" w:rsidRPr="00ED0C84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40 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  <w:p w14:paraId="5C71C5A9" w14:textId="4B973EC8" w:rsidR="009069BD" w:rsidRPr="00ED0C84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069BD" w:rsidRPr="00ED0C84" w14:paraId="57EF1E01" w14:textId="77777777" w:rsidTr="00364790">
        <w:trPr>
          <w:trHeight w:val="262"/>
        </w:trPr>
        <w:tc>
          <w:tcPr>
            <w:tcW w:w="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BA632" w14:textId="00A72C0C" w:rsidR="009069BD" w:rsidRPr="00ED0C84" w:rsidRDefault="009069BD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B07F" w14:textId="7A570957" w:rsidR="009069BD" w:rsidRDefault="009069BD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Vestiaires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6B3EE" w14:textId="03018D15" w:rsidR="009069BD" w:rsidRPr="001605F3" w:rsidRDefault="009069BD" w:rsidP="001605F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PVC</w:t>
            </w:r>
          </w:p>
        </w:tc>
        <w:tc>
          <w:tcPr>
            <w:tcW w:w="2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1895B" w14:textId="77777777" w:rsidR="009069BD" w:rsidRPr="00ED0C84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069BD" w:rsidRPr="00ED0C84" w14:paraId="6FD0E242" w14:textId="77777777" w:rsidTr="00364790">
        <w:trPr>
          <w:trHeight w:val="262"/>
        </w:trPr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073E" w14:textId="7A1E77A0" w:rsidR="009069BD" w:rsidRPr="00ED0C84" w:rsidRDefault="009069BD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B5F5" w14:textId="04505BF2" w:rsidR="009069BD" w:rsidRPr="00ED0C84" w:rsidRDefault="009069BD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« 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Réfectoire</w:t>
            </w:r>
            <w:r>
              <w:rPr>
                <w:rFonts w:eastAsia="Times New Roman" w:cs="Times New Roman"/>
                <w:color w:val="000000"/>
                <w:lang w:eastAsia="fr-FR"/>
              </w:rPr>
              <w:t xml:space="preserve"> 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64914" w14:textId="72594995" w:rsidR="009069BD" w:rsidRPr="001605F3" w:rsidRDefault="009069BD" w:rsidP="001605F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1605F3">
              <w:rPr>
                <w:rFonts w:eastAsia="Times New Roman" w:cs="Times New Roman"/>
                <w:color w:val="000000"/>
                <w:lang w:eastAsia="fr-FR"/>
              </w:rPr>
              <w:t>PVC</w:t>
            </w:r>
          </w:p>
        </w:tc>
        <w:tc>
          <w:tcPr>
            <w:tcW w:w="2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E4C45" w14:textId="3A5DE4B2" w:rsidR="009069BD" w:rsidRPr="00ED0C84" w:rsidRDefault="009069BD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8D512C" w:rsidRPr="00ED0C84" w14:paraId="02FE9412" w14:textId="77777777" w:rsidTr="00F40F32">
        <w:trPr>
          <w:trHeight w:val="787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ED19" w14:textId="47F3C4D7" w:rsidR="008D512C" w:rsidRPr="00ED0C84" w:rsidRDefault="00D772EE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99F1" w14:textId="37B05112" w:rsidR="008D512C" w:rsidRPr="00ED0C84" w:rsidRDefault="00266D84" w:rsidP="001605F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Z</w:t>
            </w:r>
            <w:r w:rsidR="008D512C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ones de circulati</w:t>
            </w:r>
            <w:r w:rsidR="001605F3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on</w:t>
            </w:r>
            <w:r w:rsidR="001D4A34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, entrée/accueil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A5CB" w14:textId="6668D1B0" w:rsidR="008D512C" w:rsidRPr="00417F86" w:rsidRDefault="00575E62" w:rsidP="001605F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PVC, dalle ciment, résine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31E50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121 m²</w:t>
            </w:r>
          </w:p>
        </w:tc>
      </w:tr>
      <w:tr w:rsidR="00B7638F" w:rsidRPr="00ED0C84" w14:paraId="67C2C4BA" w14:textId="77777777" w:rsidTr="00F40F32">
        <w:trPr>
          <w:trHeight w:val="262"/>
          <w:ins w:id="8" w:author="Olivier LAURENT" w:date="2025-10-10T10:37:00Z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429C6" w14:textId="77777777" w:rsidR="00B7638F" w:rsidRDefault="00B7638F" w:rsidP="00B7638F">
            <w:pPr>
              <w:jc w:val="center"/>
              <w:rPr>
                <w:ins w:id="9" w:author="Olivier LAURENT" w:date="2025-10-10T10:37:00Z"/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3F9C" w14:textId="539E2B43" w:rsidR="00B7638F" w:rsidRPr="007910EE" w:rsidRDefault="00B7638F" w:rsidP="00B7638F">
            <w:pPr>
              <w:jc w:val="center"/>
              <w:rPr>
                <w:ins w:id="10" w:author="Olivier LAURENT" w:date="2025-10-10T10:37:00Z"/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11" w:author="Olivier LAURENT" w:date="2025-10-10T10:37:00Z">
              <w:r w:rsidRPr="007910EE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</w:t>
              </w:r>
              <w:proofErr w:type="spellStart"/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interieure</w:t>
              </w:r>
              <w:proofErr w:type="spellEnd"/>
            </w:ins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23BA" w14:textId="77777777" w:rsidR="00B7638F" w:rsidRDefault="00B7638F" w:rsidP="00B7638F">
            <w:pPr>
              <w:jc w:val="center"/>
              <w:rPr>
                <w:ins w:id="12" w:author="Olivier LAURENT" w:date="2025-10-10T10:37:00Z"/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39186" w14:textId="08AB3263" w:rsidR="00B7638F" w:rsidRDefault="00B7638F" w:rsidP="00B7638F">
            <w:pPr>
              <w:jc w:val="center"/>
              <w:rPr>
                <w:ins w:id="13" w:author="Olivier LAURENT" w:date="2025-10-10T10:37:00Z"/>
                <w:rFonts w:eastAsia="Times New Roman" w:cs="Times New Roman"/>
                <w:color w:val="000000"/>
                <w:lang w:eastAsia="fr-FR"/>
              </w:rPr>
            </w:pPr>
            <w:ins w:id="14" w:author="Olivier LAURENT" w:date="2025-10-10T10:38:00Z">
              <w:r>
                <w:rPr>
                  <w:rFonts w:eastAsia="Times New Roman" w:cs="Times New Roman"/>
                  <w:color w:val="000000"/>
                  <w:lang w:eastAsia="fr-FR"/>
                </w:rPr>
                <w:t>19,6 m²</w:t>
              </w:r>
            </w:ins>
          </w:p>
        </w:tc>
      </w:tr>
      <w:tr w:rsidR="00B7638F" w:rsidRPr="00ED0C84" w14:paraId="4CF2510B" w14:textId="77777777" w:rsidTr="00F40F32">
        <w:trPr>
          <w:trHeight w:val="262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2212" w14:textId="6DD35407" w:rsidR="00B7638F" w:rsidRPr="00ED0C84" w:rsidRDefault="00B7638F" w:rsidP="00B7638F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4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FAD5" w14:textId="59C0F22B" w:rsidR="00B7638F" w:rsidRPr="007910EE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15" w:author="Olivier LAURENT" w:date="2025-10-10T10:37:00Z">
              <w:r w:rsidRPr="007910EE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extérieure</w:t>
              </w:r>
            </w:ins>
            <w:del w:id="16" w:author="Olivier LAURENT" w:date="2025-10-10T10:37:00Z">
              <w:r w:rsidRPr="007910EE" w:rsidDel="00400E14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delText>Vitrerie</w:delText>
              </w:r>
            </w:del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BCAE" w14:textId="1BCE62F6" w:rsidR="00B7638F" w:rsidRPr="001625D9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V</w:t>
            </w:r>
            <w:r w:rsidRPr="00417F86">
              <w:rPr>
                <w:rFonts w:eastAsia="Times New Roman" w:cs="Times New Roman"/>
                <w:color w:val="000000"/>
                <w:lang w:eastAsia="fr-FR"/>
              </w:rPr>
              <w:t>erre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8506E" w14:textId="74794F2F" w:rsidR="00B7638F" w:rsidRPr="00ED0C84" w:rsidRDefault="00B7638F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670 m²</w:t>
            </w:r>
          </w:p>
        </w:tc>
      </w:tr>
      <w:tr w:rsidR="008D512C" w:rsidRPr="00ED0C84" w14:paraId="14DF13F6" w14:textId="77777777" w:rsidTr="00F40F32">
        <w:trPr>
          <w:trHeight w:val="524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9E7B" w14:textId="6CDFC491" w:rsidR="008D512C" w:rsidRPr="00ED0C84" w:rsidRDefault="00D772EE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5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AE85" w14:textId="77777777" w:rsidR="008D512C" w:rsidRPr="00ED0C84" w:rsidRDefault="008D512C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Magasin, salle d'archives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1C5A" w14:textId="79780162" w:rsidR="008D512C" w:rsidRPr="001625D9" w:rsidRDefault="0048720D" w:rsidP="000A0A52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Dalle ciment , résine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6823C" w14:textId="2FD05CC3" w:rsidR="008D512C" w:rsidRPr="00ED0C84" w:rsidRDefault="001D4A34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67 </w:t>
            </w:r>
            <w:r w:rsidR="008D512C" w:rsidRPr="00ED0C84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  <w:tr w:rsidR="00486284" w:rsidRPr="00ED0C84" w14:paraId="5CB05419" w14:textId="77777777" w:rsidTr="002E5188">
        <w:trPr>
          <w:trHeight w:val="524"/>
        </w:trPr>
        <w:tc>
          <w:tcPr>
            <w:tcW w:w="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84A57" w14:textId="2A668A55" w:rsidR="00486284" w:rsidRPr="00ED0C84" w:rsidRDefault="00486284" w:rsidP="004862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6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A6E0" w14:textId="245337E7" w:rsidR="00486284" w:rsidRPr="00ED0C84" w:rsidRDefault="00486284" w:rsidP="00F40F3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Salle d’étude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6ACDA" w14:textId="1327B34A" w:rsidR="00486284" w:rsidRPr="001625D9" w:rsidRDefault="00486284" w:rsidP="000A0A52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1605F3">
              <w:rPr>
                <w:rFonts w:eastAsia="Times New Roman" w:cs="Times New Roman"/>
                <w:color w:val="000000"/>
                <w:lang w:eastAsia="fr-FR"/>
              </w:rPr>
              <w:t>PVC</w:t>
            </w:r>
          </w:p>
        </w:tc>
        <w:tc>
          <w:tcPr>
            <w:tcW w:w="20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F855B96" w14:textId="46BCD17F" w:rsidR="00486284" w:rsidRPr="001625D9" w:rsidRDefault="00486284" w:rsidP="00F40F32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255 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  <w:p w14:paraId="5011F9FE" w14:textId="122CEDD0" w:rsidR="00486284" w:rsidRPr="001625D9" w:rsidRDefault="00486284" w:rsidP="00F40F32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</w:p>
        </w:tc>
      </w:tr>
      <w:tr w:rsidR="00486284" w:rsidRPr="00ED0C84" w14:paraId="473C6351" w14:textId="77777777" w:rsidTr="002E5188">
        <w:trPr>
          <w:trHeight w:val="524"/>
        </w:trPr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B108C" w14:textId="0C24DED7" w:rsidR="00486284" w:rsidRDefault="00486284" w:rsidP="00F40F3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8A2C" w14:textId="3A8FD617" w:rsidR="00486284" w:rsidRDefault="00486284" w:rsidP="00F40F3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Salle de lavage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A67C" w14:textId="60ABFD0F" w:rsidR="00486284" w:rsidRPr="001625D9" w:rsidRDefault="00486284" w:rsidP="00F40F32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Dalle ciment, résine</w:t>
            </w:r>
          </w:p>
        </w:tc>
        <w:tc>
          <w:tcPr>
            <w:tcW w:w="2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2971F" w14:textId="4D3EDBDC" w:rsidR="00486284" w:rsidRPr="001625D9" w:rsidRDefault="00486284" w:rsidP="00F40F32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</w:p>
        </w:tc>
      </w:tr>
      <w:tr w:rsidR="00486284" w:rsidRPr="00ED0C84" w14:paraId="24FF1702" w14:textId="77777777" w:rsidTr="000C7CE1">
        <w:trPr>
          <w:trHeight w:val="262"/>
        </w:trPr>
        <w:tc>
          <w:tcPr>
            <w:tcW w:w="8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87E1" w14:textId="0CF7757D" w:rsidR="00486284" w:rsidRPr="00ED0C84" w:rsidRDefault="00486284" w:rsidP="004862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7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8F78" w14:textId="3A942915" w:rsidR="00486284" w:rsidRPr="00ED0C84" w:rsidRDefault="00486284" w:rsidP="0048720D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Dépôt 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 xml:space="preserve">/ </w:t>
            </w:r>
            <w:r w:rsidR="00C05FC6" w:rsidRPr="00C05FC6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salle stockage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7E6A212" w14:textId="5CB988C2" w:rsidR="00486284" w:rsidRPr="00417F86" w:rsidRDefault="00486284" w:rsidP="004862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Dalle ciment, résin</w:t>
            </w:r>
            <w:r>
              <w:rPr>
                <w:rFonts w:eastAsia="Times New Roman" w:cs="Times New Roman"/>
                <w:color w:val="000000"/>
                <w:lang w:eastAsia="fr-FR"/>
              </w:rPr>
              <w:t>e</w:t>
            </w:r>
          </w:p>
        </w:tc>
        <w:tc>
          <w:tcPr>
            <w:tcW w:w="20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5E45E37" w14:textId="6FDE3295" w:rsidR="00486284" w:rsidRPr="00ED0C84" w:rsidRDefault="00486284" w:rsidP="00417F8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275 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  <w:tr w:rsidR="00486284" w:rsidRPr="00ED0C84" w14:paraId="7D357EA5" w14:textId="77777777" w:rsidTr="000C7CE1">
        <w:trPr>
          <w:trHeight w:val="262"/>
        </w:trPr>
        <w:tc>
          <w:tcPr>
            <w:tcW w:w="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AE5AD" w14:textId="39F448ED" w:rsidR="00486284" w:rsidRDefault="00486284" w:rsidP="0048720D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082C" w14:textId="4327B8A8" w:rsidR="00486284" w:rsidRPr="00ED0C84" w:rsidRDefault="00486284" w:rsidP="00417F8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Réserves 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5028" w14:textId="4D4C672D" w:rsidR="00486284" w:rsidRPr="00417F86" w:rsidRDefault="00486284" w:rsidP="00417F8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2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7F601" w14:textId="40E322E6" w:rsidR="00486284" w:rsidRPr="001625D9" w:rsidRDefault="00486284" w:rsidP="0048720D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</w:p>
        </w:tc>
      </w:tr>
    </w:tbl>
    <w:p w14:paraId="775C7681" w14:textId="64D17B58" w:rsidR="00736709" w:rsidRPr="00ED0C84" w:rsidRDefault="00736709" w:rsidP="00555351">
      <w:pPr>
        <w:pStyle w:val="Sansinterligne"/>
        <w:rPr>
          <w:rFonts w:ascii="Times New Roman" w:hAnsi="Times New Roman" w:cs="Times New Roman"/>
        </w:rPr>
      </w:pPr>
    </w:p>
    <w:p w14:paraId="4490A29D" w14:textId="06F9F1C3" w:rsidR="00536683" w:rsidRPr="00ED0C84" w:rsidRDefault="00540E70" w:rsidP="00160548">
      <w:pPr>
        <w:pStyle w:val="Sous-titre"/>
        <w:ind w:left="0"/>
      </w:pPr>
      <w:r w:rsidRPr="00ED0C84">
        <w:rPr>
          <w:rFonts w:cs="Times New Roman"/>
        </w:rPr>
        <w:t xml:space="preserve">Pour le lot </w:t>
      </w:r>
      <w:r w:rsidR="003A16BE">
        <w:rPr>
          <w:rFonts w:cs="Times New Roman"/>
        </w:rPr>
        <w:t>2</w:t>
      </w:r>
      <w:r w:rsidRPr="00ED0C84">
        <w:rPr>
          <w:rFonts w:cs="Times New Roman"/>
        </w:rPr>
        <w:t xml:space="preserve">: Site </w:t>
      </w:r>
      <w:r w:rsidR="00332230" w:rsidRPr="00ED0C84">
        <w:rPr>
          <w:rFonts w:cs="Times New Roman"/>
        </w:rPr>
        <w:t>du</w:t>
      </w:r>
      <w:r w:rsidR="003A16BE">
        <w:rPr>
          <w:rFonts w:cs="Times New Roman"/>
        </w:rPr>
        <w:t xml:space="preserve"> centre</w:t>
      </w:r>
      <w:r w:rsidR="00267A20">
        <w:rPr>
          <w:rFonts w:cs="Times New Roman"/>
        </w:rPr>
        <w:t xml:space="preserve"> de recherches archéologiques de Croissy-Beaubourg</w:t>
      </w:r>
    </w:p>
    <w:tbl>
      <w:tblPr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3791"/>
        <w:gridCol w:w="2202"/>
        <w:gridCol w:w="1330"/>
      </w:tblGrid>
      <w:tr w:rsidR="00D52440" w:rsidRPr="00ED0C84" w14:paraId="58869847" w14:textId="77777777" w:rsidTr="009D7240">
        <w:trPr>
          <w:trHeight w:val="262"/>
        </w:trPr>
        <w:tc>
          <w:tcPr>
            <w:tcW w:w="9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bottom"/>
            <w:hideMark/>
          </w:tcPr>
          <w:p w14:paraId="7BBB38FF" w14:textId="3F6BBDF5" w:rsidR="00D52440" w:rsidRPr="00ED0C84" w:rsidRDefault="00D52440" w:rsidP="0033223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</w:tr>
      <w:tr w:rsidR="00D52440" w:rsidRPr="00ED0C84" w14:paraId="78EBDBA0" w14:textId="77777777" w:rsidTr="00785677">
        <w:trPr>
          <w:trHeight w:val="262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CF8F" w14:textId="77777777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N° division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6CC7" w14:textId="77777777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Division 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E13E" w14:textId="77777777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Revêtement 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BDEC" w14:textId="1C819E31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Surface</w:t>
            </w:r>
            <w:r w:rsidR="00C0361B"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 (m²)</w:t>
            </w:r>
          </w:p>
        </w:tc>
      </w:tr>
      <w:tr w:rsidR="000130F7" w:rsidRPr="00ED0C84" w14:paraId="55339145" w14:textId="77777777" w:rsidTr="00417F86">
        <w:trPr>
          <w:trHeight w:val="78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819D" w14:textId="77777777" w:rsidR="000130F7" w:rsidRPr="00ED0C84" w:rsidRDefault="000130F7" w:rsidP="000130F7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1A81" w14:textId="1A0628CF" w:rsidR="000130F7" w:rsidRPr="00ED0C84" w:rsidRDefault="000130F7" w:rsidP="000A0A5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Bureaux, salles de réunion</w:t>
            </w:r>
            <w:r w:rsidR="0023685B">
              <w:rPr>
                <w:rFonts w:eastAsia="Times New Roman" w:cs="Times New Roman"/>
                <w:color w:val="000000"/>
                <w:lang w:eastAsia="fr-FR"/>
              </w:rPr>
              <w:t>s</w:t>
            </w:r>
            <w:r w:rsidR="00CD6461">
              <w:rPr>
                <w:rFonts w:eastAsia="Times New Roman" w:cs="Times New Roman"/>
                <w:color w:val="000000"/>
                <w:lang w:eastAsia="fr-FR"/>
              </w:rPr>
              <w:t xml:space="preserve">, 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de documentation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2923A" w14:textId="138AC110" w:rsidR="000130F7" w:rsidRPr="00575E62" w:rsidRDefault="00754984" w:rsidP="00BF05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 xml:space="preserve">PVC, moquette, </w:t>
            </w:r>
          </w:p>
          <w:p w14:paraId="1DB7C917" w14:textId="416B9291" w:rsidR="00BF05F9" w:rsidRPr="00575E62" w:rsidRDefault="00BF05F9" w:rsidP="00BF05F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A455B" w14:textId="1A87229E" w:rsidR="000130F7" w:rsidRPr="00ED0C84" w:rsidRDefault="00F40F32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429</w:t>
            </w:r>
            <w:r w:rsidR="0001075A" w:rsidRPr="00ED0C84">
              <w:rPr>
                <w:rFonts w:eastAsia="Times New Roman" w:cs="Times New Roman"/>
                <w:color w:val="000000"/>
                <w:lang w:eastAsia="fr-FR"/>
              </w:rPr>
              <w:t xml:space="preserve"> m</w:t>
            </w:r>
            <w:r w:rsidR="00182A64" w:rsidRPr="00ED0C84">
              <w:rPr>
                <w:rFonts w:eastAsia="Times New Roman" w:cs="Times New Roman"/>
                <w:color w:val="000000"/>
                <w:lang w:eastAsia="fr-FR"/>
              </w:rPr>
              <w:t>²</w:t>
            </w:r>
          </w:p>
        </w:tc>
      </w:tr>
      <w:tr w:rsidR="00160548" w:rsidRPr="00ED0C84" w14:paraId="2C98FDBA" w14:textId="77777777" w:rsidTr="00B43B4E">
        <w:trPr>
          <w:trHeight w:val="262"/>
        </w:trPr>
        <w:tc>
          <w:tcPr>
            <w:tcW w:w="1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DC68" w14:textId="43321876" w:rsidR="00160548" w:rsidRPr="00ED0C84" w:rsidRDefault="00160548" w:rsidP="00160548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618B" w14:textId="77777777" w:rsidR="00160548" w:rsidRPr="00ED0C84" w:rsidRDefault="00160548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Sanitaires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6CA38" w14:textId="4D1D359D" w:rsidR="00160548" w:rsidRPr="00417F86" w:rsidRDefault="00160548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PVC, carrelage</w:t>
            </w:r>
          </w:p>
        </w:tc>
        <w:tc>
          <w:tcPr>
            <w:tcW w:w="13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19A4D63" w14:textId="059515F7" w:rsidR="00160548" w:rsidRPr="00417F86" w:rsidRDefault="00160548" w:rsidP="001625D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90 m²</w:t>
            </w:r>
          </w:p>
          <w:p w14:paraId="57888D13" w14:textId="789DD4CA" w:rsidR="00160548" w:rsidRPr="00417F86" w:rsidRDefault="00160548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160548" w:rsidRPr="00ED0C84" w14:paraId="4D107586" w14:textId="77777777" w:rsidTr="00B43B4E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8AA9" w14:textId="68803AA1" w:rsidR="00160548" w:rsidRPr="00ED0C84" w:rsidRDefault="00160548" w:rsidP="000130F7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30D0" w14:textId="77777777" w:rsidR="00160548" w:rsidRPr="00ED0C84" w:rsidRDefault="00160548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Réfectoire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B76F9" w14:textId="59F9355A" w:rsidR="00160548" w:rsidRPr="00417F86" w:rsidRDefault="00160548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PVC</w:t>
            </w:r>
          </w:p>
        </w:tc>
        <w:tc>
          <w:tcPr>
            <w:tcW w:w="1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01F5F" w14:textId="7BF0D7F8" w:rsidR="00160548" w:rsidRPr="00ED0C84" w:rsidRDefault="00160548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0130F7" w:rsidRPr="00ED0C84" w14:paraId="291BE184" w14:textId="77777777" w:rsidTr="00417F86">
        <w:trPr>
          <w:trHeight w:val="78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72D2" w14:textId="499EFF8E" w:rsidR="000130F7" w:rsidRPr="00ED0C84" w:rsidRDefault="000A0A52" w:rsidP="000130F7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8D4C" w14:textId="22EAFD66" w:rsidR="000130F7" w:rsidRPr="00ED0C84" w:rsidRDefault="00266D84" w:rsidP="00266D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66D84">
              <w:rPr>
                <w:rFonts w:eastAsia="Times New Roman" w:cs="Times New Roman"/>
                <w:color w:val="000000"/>
                <w:highlight w:val="cyan"/>
                <w:lang w:eastAsia="fr-FR"/>
              </w:rPr>
              <w:t>Z</w:t>
            </w:r>
            <w:r w:rsidR="000130F7" w:rsidRPr="00266D84">
              <w:rPr>
                <w:rFonts w:eastAsia="Times New Roman" w:cs="Times New Roman"/>
                <w:color w:val="000000"/>
                <w:highlight w:val="cyan"/>
                <w:lang w:eastAsia="fr-FR"/>
              </w:rPr>
              <w:t>ones de circulation,</w:t>
            </w:r>
            <w:r w:rsidR="001D4A34" w:rsidRPr="00266D84">
              <w:rPr>
                <w:rFonts w:eastAsia="Times New Roman" w:cs="Times New Roman"/>
                <w:color w:val="000000"/>
                <w:highlight w:val="cyan"/>
                <w:lang w:eastAsia="fr-FR"/>
              </w:rPr>
              <w:t xml:space="preserve"> </w:t>
            </w:r>
            <w:r w:rsidRPr="00266D84">
              <w:rPr>
                <w:rFonts w:eastAsia="Times New Roman" w:cs="Times New Roman"/>
                <w:color w:val="000000"/>
                <w:highlight w:val="cyan"/>
                <w:lang w:eastAsia="fr-FR"/>
              </w:rPr>
              <w:t xml:space="preserve">escaliers, </w:t>
            </w:r>
            <w:r w:rsidR="001D4A34" w:rsidRPr="00266D84">
              <w:rPr>
                <w:rFonts w:eastAsia="Times New Roman" w:cs="Times New Roman"/>
                <w:color w:val="000000"/>
                <w:highlight w:val="cyan"/>
                <w:lang w:eastAsia="fr-FR"/>
              </w:rPr>
              <w:t>entrée/accueil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7807D" w14:textId="4880B428" w:rsidR="000130F7" w:rsidRPr="00417F86" w:rsidRDefault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PVC, Béton</w:t>
            </w:r>
            <w:r>
              <w:rPr>
                <w:rFonts w:eastAsia="Times New Roman" w:cs="Times New Roman"/>
                <w:color w:val="000000"/>
                <w:lang w:eastAsia="fr-FR"/>
              </w:rPr>
              <w:t xml:space="preserve">, </w:t>
            </w:r>
            <w:r w:rsidRPr="00417F86">
              <w:rPr>
                <w:rFonts w:eastAsia="Times New Roman" w:cs="Times New Roman"/>
                <w:color w:val="000000"/>
                <w:lang w:eastAsia="fr-FR"/>
              </w:rPr>
              <w:t>résine</w:t>
            </w:r>
            <w:r>
              <w:rPr>
                <w:rFonts w:eastAsia="Times New Roman" w:cs="Times New Roman"/>
                <w:color w:val="000000"/>
                <w:lang w:eastAsia="fr-FR"/>
              </w:rPr>
              <w:t xml:space="preserve">, </w:t>
            </w:r>
            <w:r w:rsidRPr="00417F86">
              <w:rPr>
                <w:rFonts w:eastAsia="Times New Roman" w:cs="Times New Roman"/>
                <w:color w:val="000000"/>
                <w:lang w:eastAsia="fr-FR"/>
              </w:rPr>
              <w:t>moquette, bois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91A1F" w14:textId="57EC661A" w:rsidR="000130F7" w:rsidRPr="00ED0C84" w:rsidRDefault="00F40F32" w:rsidP="00F40F3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 xml:space="preserve">50 </w:t>
            </w:r>
            <w:r w:rsidR="0001075A" w:rsidRPr="00417F86">
              <w:rPr>
                <w:rFonts w:eastAsia="Times New Roman" w:cs="Times New Roman"/>
                <w:color w:val="000000"/>
                <w:lang w:eastAsia="fr-FR"/>
              </w:rPr>
              <w:t>m</w:t>
            </w:r>
            <w:r w:rsidR="00182A64" w:rsidRPr="00417F86">
              <w:rPr>
                <w:rFonts w:eastAsia="Times New Roman" w:cs="Times New Roman"/>
                <w:color w:val="000000"/>
                <w:lang w:eastAsia="fr-FR"/>
              </w:rPr>
              <w:t>²</w:t>
            </w:r>
          </w:p>
        </w:tc>
      </w:tr>
      <w:tr w:rsidR="00B7638F" w:rsidRPr="00ED0C84" w14:paraId="6142CA57" w14:textId="77777777" w:rsidTr="00540E70">
        <w:trPr>
          <w:trHeight w:val="262"/>
          <w:ins w:id="17" w:author="Olivier LAURENT" w:date="2025-10-10T10:38:00Z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7CA5" w14:textId="0697484B" w:rsidR="00B7638F" w:rsidRDefault="00B7638F" w:rsidP="00B7638F">
            <w:pPr>
              <w:jc w:val="center"/>
              <w:rPr>
                <w:ins w:id="18" w:author="Olivier LAURENT" w:date="2025-10-10T10:38:00Z"/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19" w:author="Olivier LAURENT" w:date="2025-10-10T10:39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4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AB8C" w14:textId="5B35D7C5" w:rsidR="00B7638F" w:rsidRPr="007910EE" w:rsidRDefault="00B7638F" w:rsidP="00B7638F">
            <w:pPr>
              <w:jc w:val="center"/>
              <w:rPr>
                <w:ins w:id="20" w:author="Olivier LAURENT" w:date="2025-10-10T10:38:00Z"/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21" w:author="Olivier LAURENT" w:date="2025-10-10T10:39:00Z">
              <w:r w:rsidRPr="007910EE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</w:t>
              </w:r>
              <w:proofErr w:type="spellStart"/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interieure</w:t>
              </w:r>
            </w:ins>
            <w:proofErr w:type="spell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D906" w14:textId="77777777" w:rsidR="00B7638F" w:rsidRDefault="00B7638F" w:rsidP="00B7638F">
            <w:pPr>
              <w:jc w:val="center"/>
              <w:rPr>
                <w:ins w:id="22" w:author="Olivier LAURENT" w:date="2025-10-10T10:38:00Z"/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C99BE" w14:textId="403C45EB" w:rsidR="00B7638F" w:rsidRDefault="00B7638F" w:rsidP="00B7638F">
            <w:pPr>
              <w:jc w:val="center"/>
              <w:rPr>
                <w:ins w:id="23" w:author="Olivier LAURENT" w:date="2025-10-10T10:38:00Z"/>
                <w:rFonts w:eastAsia="Times New Roman" w:cs="Times New Roman"/>
                <w:color w:val="000000"/>
                <w:lang w:eastAsia="fr-FR"/>
              </w:rPr>
            </w:pPr>
            <w:ins w:id="24" w:author="Olivier LAURENT" w:date="2025-10-10T10:39:00Z">
              <w:r>
                <w:rPr>
                  <w:rFonts w:eastAsia="Times New Roman" w:cs="Times New Roman"/>
                  <w:color w:val="000000"/>
                  <w:lang w:eastAsia="fr-FR"/>
                </w:rPr>
                <w:t>142 m²</w:t>
              </w:r>
            </w:ins>
          </w:p>
        </w:tc>
      </w:tr>
      <w:tr w:rsidR="00B7638F" w:rsidRPr="00ED0C84" w14:paraId="17DEE58A" w14:textId="77777777" w:rsidTr="00540E70">
        <w:trPr>
          <w:trHeight w:val="262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5F05" w14:textId="65716AE8" w:rsidR="00B7638F" w:rsidRPr="00ED0C84" w:rsidRDefault="00B7638F" w:rsidP="00B7638F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25" w:author="Olivier LAURENT" w:date="2025-10-10T10:39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5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0309" w14:textId="256F2385" w:rsidR="00B7638F" w:rsidRPr="007910EE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26" w:author="Olivier LAURENT" w:date="2025-10-10T10:39:00Z">
              <w:r w:rsidRPr="007910EE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extérieure</w:t>
              </w:r>
            </w:ins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16EF" w14:textId="54C054D7" w:rsidR="00B7638F" w:rsidRPr="001625D9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V</w:t>
            </w:r>
            <w:r w:rsidRPr="00417F86">
              <w:rPr>
                <w:rFonts w:eastAsia="Times New Roman" w:cs="Times New Roman"/>
                <w:color w:val="000000"/>
                <w:lang w:eastAsia="fr-FR"/>
              </w:rPr>
              <w:t>erre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9E2D" w14:textId="02635BFE" w:rsidR="00B7638F" w:rsidRPr="00ED0C84" w:rsidRDefault="00B7638F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27" w:author="Olivier LAURENT" w:date="2025-10-10T10:39:00Z">
              <w:r>
                <w:rPr>
                  <w:rFonts w:eastAsia="Times New Roman" w:cs="Times New Roman"/>
                  <w:color w:val="000000"/>
                  <w:lang w:eastAsia="fr-FR"/>
                </w:rPr>
                <w:t xml:space="preserve">308 </w:t>
              </w:r>
            </w:ins>
            <w:r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  <w:tr w:rsidR="00567C35" w:rsidRPr="00ED0C84" w14:paraId="2DE97952" w14:textId="77777777" w:rsidTr="00567C35">
        <w:trPr>
          <w:trHeight w:val="422"/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E81E" w14:textId="63FA81D1" w:rsidR="00567C35" w:rsidRPr="00ED0C84" w:rsidRDefault="00B7638F" w:rsidP="000130F7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28" w:author="Olivier LAURENT" w:date="2025-10-10T10:39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6</w:t>
              </w:r>
            </w:ins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9BA4" w14:textId="77777777" w:rsidR="00567C35" w:rsidRPr="00ED0C84" w:rsidRDefault="00567C35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Magasin, salle d'archives </w:t>
            </w:r>
          </w:p>
        </w:tc>
        <w:tc>
          <w:tcPr>
            <w:tcW w:w="22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DCD20" w14:textId="3C6C70EA" w:rsidR="00567C35" w:rsidRPr="001625D9" w:rsidRDefault="00567C35" w:rsidP="000130F7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Béton, résine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8329DA" w14:textId="410A4A5F" w:rsidR="00567C35" w:rsidRPr="00417F86" w:rsidRDefault="00567C35" w:rsidP="00417F8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250 m²</w:t>
            </w:r>
          </w:p>
        </w:tc>
      </w:tr>
      <w:tr w:rsidR="00567C35" w:rsidRPr="00ED0C84" w14:paraId="2001B407" w14:textId="77777777" w:rsidTr="00567C35">
        <w:trPr>
          <w:trHeight w:val="262"/>
        </w:trPr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E148" w14:textId="77777777" w:rsidR="00567C35" w:rsidRDefault="00567C35" w:rsidP="000130F7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41C0" w14:textId="433C15DF" w:rsidR="00567C35" w:rsidRPr="00ED0C84" w:rsidRDefault="00567C35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Dépôt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 xml:space="preserve"> / </w:t>
            </w:r>
            <w:r w:rsidR="00C05FC6" w:rsidRPr="00C05FC6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salle stockage</w:t>
            </w: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3E3C" w14:textId="77777777" w:rsidR="00567C35" w:rsidRPr="00417F86" w:rsidRDefault="00567C3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C7BAF" w14:textId="77777777" w:rsidR="00567C35" w:rsidRPr="00417F86" w:rsidRDefault="00567C35" w:rsidP="00EA5A3D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8304E7" w:rsidRPr="00ED0C84" w14:paraId="43337624" w14:textId="77777777" w:rsidTr="00FA329F">
        <w:trPr>
          <w:trHeight w:val="262"/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1BC9" w14:textId="62416660" w:rsidR="008304E7" w:rsidRPr="00ED0C84" w:rsidRDefault="00B7638F" w:rsidP="000130F7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29" w:author="Olivier LAURENT" w:date="2025-10-10T10:39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7</w:t>
              </w:r>
            </w:ins>
          </w:p>
          <w:p w14:paraId="70E0128E" w14:textId="4E21C062" w:rsidR="008304E7" w:rsidRPr="00ED0C84" w:rsidRDefault="008304E7" w:rsidP="000130F7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D4A2" w14:textId="77777777" w:rsidR="008304E7" w:rsidRPr="00ED0C84" w:rsidRDefault="008304E7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Salle de lavage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E3F38" w14:textId="502DB344" w:rsidR="008304E7" w:rsidRPr="00417F86" w:rsidRDefault="008304E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 xml:space="preserve">Béton, résine et carrelage aux murs 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46775" w14:textId="5B528941" w:rsidR="008304E7" w:rsidRPr="00417F86" w:rsidRDefault="008304E7" w:rsidP="00EA5A3D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119 m²</w:t>
            </w:r>
          </w:p>
          <w:p w14:paraId="6B5BFE30" w14:textId="286A4BE6" w:rsidR="008304E7" w:rsidRPr="00417F86" w:rsidRDefault="008304E7" w:rsidP="00417F8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8304E7" w:rsidRPr="00ED0C84" w14:paraId="33FCA4F2" w14:textId="77777777" w:rsidTr="00FA329F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22EA" w14:textId="4E5C173B" w:rsidR="008304E7" w:rsidRPr="00ED0C84" w:rsidRDefault="008304E7" w:rsidP="000130F7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2AB2" w14:textId="10114552" w:rsidR="008304E7" w:rsidRPr="00ED0C84" w:rsidRDefault="008304E7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Salle d'étude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2D7A3" w14:textId="10EE7B1E" w:rsidR="008304E7" w:rsidRPr="00417F86" w:rsidRDefault="008304E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PVC , béton, résine</w:t>
            </w:r>
          </w:p>
        </w:tc>
        <w:tc>
          <w:tcPr>
            <w:tcW w:w="13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7747C" w14:textId="46299135" w:rsidR="008304E7" w:rsidRPr="00417F86" w:rsidRDefault="008304E7" w:rsidP="000130F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</w:tbl>
    <w:p w14:paraId="7A09FDDF" w14:textId="77777777" w:rsidR="00AE786C" w:rsidRDefault="00AE786C" w:rsidP="00536683">
      <w:pPr>
        <w:rPr>
          <w:rFonts w:cs="Times New Roman"/>
        </w:rPr>
      </w:pPr>
    </w:p>
    <w:p w14:paraId="4F16C3C2" w14:textId="512A5CBC" w:rsidR="00C84D3B" w:rsidRDefault="00C84D3B" w:rsidP="00536683">
      <w:pPr>
        <w:rPr>
          <w:rFonts w:cs="Times New Roman"/>
        </w:rPr>
      </w:pPr>
    </w:p>
    <w:p w14:paraId="613474FB" w14:textId="77777777" w:rsidR="00C84D3B" w:rsidRPr="00ED0C84" w:rsidRDefault="00C84D3B" w:rsidP="00536683">
      <w:pPr>
        <w:rPr>
          <w:rFonts w:cs="Times New Roman"/>
        </w:rPr>
      </w:pPr>
    </w:p>
    <w:p w14:paraId="29D10E75" w14:textId="561901FE" w:rsidR="00EB39CB" w:rsidRPr="00ED0C84" w:rsidRDefault="00A6729E" w:rsidP="00160548">
      <w:pPr>
        <w:pStyle w:val="Sous-titre"/>
        <w:ind w:left="0"/>
      </w:pPr>
      <w:r w:rsidRPr="00ED0C84">
        <w:rPr>
          <w:rFonts w:cs="Times New Roman"/>
        </w:rPr>
        <w:t>Pour le lot 3 : S</w:t>
      </w:r>
      <w:r w:rsidR="00267A20">
        <w:rPr>
          <w:rFonts w:cs="Times New Roman"/>
        </w:rPr>
        <w:t>ite du centre de recherches archéologiques de la Courneuve</w:t>
      </w:r>
    </w:p>
    <w:tbl>
      <w:tblPr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3791"/>
        <w:gridCol w:w="2202"/>
        <w:gridCol w:w="1330"/>
      </w:tblGrid>
      <w:tr w:rsidR="00D52440" w:rsidRPr="00ED0C84" w14:paraId="204134A1" w14:textId="77777777" w:rsidTr="009D7240">
        <w:trPr>
          <w:trHeight w:val="262"/>
        </w:trPr>
        <w:tc>
          <w:tcPr>
            <w:tcW w:w="9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bottom"/>
            <w:hideMark/>
          </w:tcPr>
          <w:p w14:paraId="7055A253" w14:textId="236346BC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</w:tr>
      <w:tr w:rsidR="00D52440" w:rsidRPr="00ED0C84" w14:paraId="55C4E7DD" w14:textId="77777777" w:rsidTr="00E14FBF">
        <w:trPr>
          <w:trHeight w:val="262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BC50" w14:textId="77777777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N° division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08E7" w14:textId="77777777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Division 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5678" w14:textId="77777777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Revêtement 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02B0" w14:textId="1A5AA4D1" w:rsidR="00D52440" w:rsidRPr="00ED0C84" w:rsidRDefault="00D52440" w:rsidP="009D7240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Surface</w:t>
            </w:r>
            <w:r w:rsidR="00260CA1"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 (m²)</w:t>
            </w:r>
          </w:p>
        </w:tc>
      </w:tr>
      <w:tr w:rsidR="00A6729E" w:rsidRPr="00ED0C84" w14:paraId="05030DE5" w14:textId="77777777" w:rsidTr="00B070A5">
        <w:trPr>
          <w:trHeight w:val="78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DF86" w14:textId="77777777" w:rsidR="00A6729E" w:rsidRPr="00ED0C84" w:rsidRDefault="00A6729E" w:rsidP="00A6729E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1A81" w14:textId="072C7F4F" w:rsidR="00A6729E" w:rsidRPr="00ED0C84" w:rsidRDefault="00A6729E" w:rsidP="00A6729E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Bureaux, salles de réunion, de </w:t>
            </w:r>
            <w:r w:rsidR="001D4A34" w:rsidRPr="00ED0C84">
              <w:rPr>
                <w:rFonts w:eastAsia="Times New Roman" w:cs="Times New Roman"/>
                <w:color w:val="000000"/>
                <w:lang w:eastAsia="fr-FR"/>
              </w:rPr>
              <w:t>documentation</w:t>
            </w:r>
            <w:r w:rsidR="001D4A34">
              <w:rPr>
                <w:rFonts w:eastAsia="Times New Roman" w:cs="Times New Roman"/>
                <w:color w:val="000000"/>
                <w:lang w:eastAsia="fr-FR"/>
              </w:rPr>
              <w:t>,</w:t>
            </w:r>
            <w:r w:rsidR="001D4A34" w:rsidRPr="00ED0C84">
              <w:rPr>
                <w:rFonts w:eastAsia="Times New Roman" w:cs="Times New Roman"/>
                <w:color w:val="000000"/>
                <w:lang w:eastAsia="fr-FR"/>
              </w:rPr>
              <w:t xml:space="preserve"> espace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 repos</w:t>
            </w:r>
            <w:r w:rsidR="001D4A34">
              <w:rPr>
                <w:rFonts w:eastAsia="Times New Roman" w:cs="Times New Roman"/>
                <w:color w:val="000000"/>
                <w:lang w:eastAsia="fr-FR"/>
              </w:rPr>
              <w:t xml:space="preserve"> et papeterie, local syndical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A666" w14:textId="33908564" w:rsidR="00A6729E" w:rsidRPr="00ED0C84" w:rsidRDefault="00754984" w:rsidP="00532731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 xml:space="preserve">PVC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4613C" w14:textId="16689B95" w:rsidR="00A6729E" w:rsidRPr="00ED0C84" w:rsidRDefault="00F40F32" w:rsidP="00B070A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847</w:t>
            </w:r>
            <w:r w:rsidR="00B070A5" w:rsidRPr="00ED0C84">
              <w:rPr>
                <w:rFonts w:eastAsia="Times New Roman" w:cs="Times New Roman"/>
                <w:lang w:eastAsia="fr-FR"/>
              </w:rPr>
              <w:t xml:space="preserve"> m²</w:t>
            </w:r>
          </w:p>
        </w:tc>
      </w:tr>
      <w:tr w:rsidR="00454B83" w:rsidRPr="00ED0C84" w14:paraId="3A343E54" w14:textId="77777777" w:rsidTr="008B345B">
        <w:trPr>
          <w:trHeight w:val="262"/>
        </w:trPr>
        <w:tc>
          <w:tcPr>
            <w:tcW w:w="1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84C9" w14:textId="77777777" w:rsidR="00454B83" w:rsidRPr="00ED0C84" w:rsidRDefault="00454B83" w:rsidP="00A6729E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2</w:t>
            </w:r>
          </w:p>
          <w:p w14:paraId="1F5DFAF3" w14:textId="62F5838C" w:rsidR="00454B83" w:rsidRPr="00ED0C84" w:rsidRDefault="00454B83" w:rsidP="00454B83">
            <w:pPr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  <w:p w14:paraId="6138CE86" w14:textId="7FC47AE8" w:rsidR="00454B83" w:rsidRPr="00ED0C84" w:rsidRDefault="00454B83" w:rsidP="00454B83">
            <w:pPr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DDB1" w14:textId="77777777" w:rsidR="00454B83" w:rsidRPr="00ED0C84" w:rsidRDefault="00454B83" w:rsidP="00A6729E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Sanitaires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C889" w14:textId="4A5A14BC" w:rsidR="00454B83" w:rsidRPr="00532731" w:rsidRDefault="00454B83" w:rsidP="00B070A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carrelage</w:t>
            </w:r>
          </w:p>
        </w:tc>
        <w:tc>
          <w:tcPr>
            <w:tcW w:w="13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A0590" w14:textId="25CC9FAC" w:rsidR="00454B83" w:rsidRPr="00ED0C84" w:rsidRDefault="00454B83" w:rsidP="00481FC7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 xml:space="preserve">150 </w:t>
            </w:r>
            <w:r w:rsidRPr="00ED0C84">
              <w:rPr>
                <w:rFonts w:eastAsia="Times New Roman" w:cs="Times New Roman"/>
                <w:lang w:eastAsia="fr-FR"/>
              </w:rPr>
              <w:t>m²</w:t>
            </w:r>
          </w:p>
        </w:tc>
      </w:tr>
      <w:tr w:rsidR="00454B83" w:rsidRPr="00ED0C84" w14:paraId="56EFFC5A" w14:textId="77777777" w:rsidTr="008B345B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EE44" w14:textId="785F26FC" w:rsidR="00454B83" w:rsidRPr="00ED0C84" w:rsidRDefault="00454B83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60B3" w14:textId="77777777" w:rsidR="00454B83" w:rsidRPr="00ED0C84" w:rsidRDefault="00454B8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Réfectoire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67D23" w14:textId="4DD1EAB8" w:rsidR="00454B83" w:rsidRPr="00532731" w:rsidRDefault="00454B8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PVC</w:t>
            </w:r>
          </w:p>
        </w:tc>
        <w:tc>
          <w:tcPr>
            <w:tcW w:w="1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B58F2" w14:textId="04831315" w:rsidR="00454B83" w:rsidRPr="00ED0C84" w:rsidRDefault="00454B8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454B83" w:rsidRPr="00ED0C84" w14:paraId="3EDA4E70" w14:textId="77777777" w:rsidTr="008B345B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D0D1B" w14:textId="7BA3EAA3" w:rsidR="00454B83" w:rsidRPr="00ED0C84" w:rsidRDefault="00454B83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C204" w14:textId="0FB7E7BF" w:rsidR="00454B83" w:rsidRPr="00ED0C84" w:rsidRDefault="00454B8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Vestiaires et douches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BDB03" w14:textId="4E9D44F8" w:rsidR="00454B83" w:rsidRPr="00417F86" w:rsidRDefault="00454B83" w:rsidP="00754984">
            <w:pPr>
              <w:jc w:val="center"/>
              <w:rPr>
                <w:rFonts w:eastAsia="Times New Roman" w:cs="Times New Roman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>Béton peint</w:t>
            </w:r>
          </w:p>
        </w:tc>
        <w:tc>
          <w:tcPr>
            <w:tcW w:w="1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DC779" w14:textId="77777777" w:rsidR="00454B83" w:rsidRPr="00ED0C84" w:rsidRDefault="00454B8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754984" w:rsidRPr="00ED0C84" w14:paraId="08E169A6" w14:textId="77777777" w:rsidTr="001625D9">
        <w:trPr>
          <w:trHeight w:val="78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EAA1" w14:textId="0E38FA86" w:rsidR="00754984" w:rsidRPr="00ED0C84" w:rsidRDefault="00481FC7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FC7A" w14:textId="78B33EDC" w:rsidR="00754984" w:rsidRPr="00ED0C84" w:rsidRDefault="00266D84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Z</w:t>
            </w:r>
            <w:r w:rsidR="00754984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ones de circulation,</w:t>
            </w:r>
            <w:r w:rsidR="001D4A34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 xml:space="preserve"> entrée/accueil,</w:t>
            </w:r>
            <w:r w:rsidR="00754984" w:rsidRPr="00266D8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 xml:space="preserve"> escaliers, monte personne, </w:t>
            </w:r>
            <w:r w:rsidR="00754984" w:rsidRPr="00266D84">
              <w:rPr>
                <w:rFonts w:eastAsia="Times New Roman" w:cs="Times New Roman"/>
                <w:highlight w:val="yellow"/>
                <w:lang w:eastAsia="fr-FR"/>
              </w:rPr>
              <w:t>salle</w:t>
            </w:r>
            <w:r w:rsidRPr="00266D84">
              <w:rPr>
                <w:rFonts w:eastAsia="Times New Roman" w:cs="Times New Roman"/>
                <w:highlight w:val="yellow"/>
                <w:lang w:eastAsia="fr-FR"/>
              </w:rPr>
              <w:t>s</w:t>
            </w:r>
            <w:r w:rsidR="00754984" w:rsidRPr="00266D84">
              <w:rPr>
                <w:rFonts w:eastAsia="Times New Roman" w:cs="Times New Roman"/>
                <w:highlight w:val="yellow"/>
                <w:lang w:eastAsia="fr-FR"/>
              </w:rPr>
              <w:t xml:space="preserve"> reprographie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3B3EE" w14:textId="092675A8" w:rsidR="00754984" w:rsidRPr="00532731" w:rsidRDefault="00532731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PVC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A829B" w14:textId="2341556B" w:rsidR="00754984" w:rsidRPr="00ED0C84" w:rsidRDefault="00F40F32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200</w:t>
            </w:r>
            <w:r w:rsidR="00754984" w:rsidRPr="00417F86">
              <w:rPr>
                <w:rFonts w:eastAsia="Times New Roman" w:cs="Times New Roman"/>
                <w:lang w:eastAsia="fr-FR"/>
              </w:rPr>
              <w:t xml:space="preserve"> m²</w:t>
            </w:r>
          </w:p>
        </w:tc>
      </w:tr>
      <w:tr w:rsidR="00B7638F" w:rsidRPr="00ED0C84" w14:paraId="48740550" w14:textId="77777777" w:rsidTr="00B070A5">
        <w:trPr>
          <w:trHeight w:val="262"/>
          <w:ins w:id="30" w:author="Olivier LAURENT" w:date="2025-10-10T10:40:00Z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C06B9" w14:textId="23F2CE7F" w:rsidR="00B7638F" w:rsidRDefault="00B7638F" w:rsidP="00B7638F">
            <w:pPr>
              <w:jc w:val="center"/>
              <w:rPr>
                <w:ins w:id="31" w:author="Olivier LAURENT" w:date="2025-10-10T10:40:00Z"/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32" w:author="Olivier LAURENT" w:date="2025-10-10T10:40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4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C89D" w14:textId="45CF1707" w:rsidR="00B7638F" w:rsidRPr="007910EE" w:rsidRDefault="00B7638F" w:rsidP="00B7638F">
            <w:pPr>
              <w:jc w:val="center"/>
              <w:rPr>
                <w:ins w:id="33" w:author="Olivier LAURENT" w:date="2025-10-10T10:40:00Z"/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34" w:author="Olivier LAURENT" w:date="2025-10-10T10:41:00Z">
              <w:r w:rsidRPr="007910EE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</w:t>
              </w:r>
              <w:proofErr w:type="spellStart"/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interieure</w:t>
              </w:r>
            </w:ins>
            <w:proofErr w:type="spell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F0DF8" w14:textId="7406DE18" w:rsidR="00B7638F" w:rsidRDefault="00B7638F" w:rsidP="00B7638F">
            <w:pPr>
              <w:jc w:val="center"/>
              <w:rPr>
                <w:ins w:id="35" w:author="Olivier LAURENT" w:date="2025-10-10T10:40:00Z"/>
                <w:rFonts w:eastAsia="Times New Roman" w:cs="Times New Roman"/>
                <w:color w:val="000000"/>
                <w:lang w:eastAsia="fr-FR"/>
              </w:rPr>
            </w:pPr>
            <w:ins w:id="36" w:author="Olivier LAURENT" w:date="2025-10-10T10:41:00Z">
              <w:r>
                <w:rPr>
                  <w:rFonts w:eastAsia="Times New Roman" w:cs="Times New Roman"/>
                  <w:color w:val="000000"/>
                  <w:lang w:eastAsia="fr-FR"/>
                </w:rPr>
                <w:t>Verre</w:t>
              </w:r>
            </w:ins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C240" w14:textId="5F131AAD" w:rsidR="00B7638F" w:rsidRDefault="00364DF7" w:rsidP="00B7638F">
            <w:pPr>
              <w:jc w:val="center"/>
              <w:rPr>
                <w:ins w:id="37" w:author="Olivier LAURENT" w:date="2025-10-10T10:40:00Z"/>
                <w:rFonts w:eastAsia="Times New Roman" w:cs="Times New Roman"/>
                <w:color w:val="000000"/>
                <w:lang w:eastAsia="fr-FR"/>
              </w:rPr>
            </w:pPr>
            <w:ins w:id="38" w:author="Olivier LAURENT" w:date="2025-10-15T15:59:00Z">
              <w:r>
                <w:rPr>
                  <w:rFonts w:eastAsia="Times New Roman" w:cs="Times New Roman"/>
                  <w:color w:val="000000"/>
                  <w:lang w:eastAsia="fr-FR"/>
                </w:rPr>
                <w:t>748</w:t>
              </w:r>
            </w:ins>
          </w:p>
        </w:tc>
      </w:tr>
      <w:tr w:rsidR="00B7638F" w:rsidRPr="00ED0C84" w14:paraId="19C32100" w14:textId="77777777" w:rsidTr="00B070A5">
        <w:trPr>
          <w:trHeight w:val="262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CA03" w14:textId="46DCA06F" w:rsidR="00B7638F" w:rsidRPr="00ED0C84" w:rsidRDefault="00B7638F" w:rsidP="00B7638F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39" w:author="Olivier LAURENT" w:date="2025-10-10T10:40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5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495" w14:textId="1858FEE3" w:rsidR="00B7638F" w:rsidRPr="007910EE" w:rsidRDefault="00B7638F" w:rsidP="00B7638F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40" w:author="Olivier LAURENT" w:date="2025-10-10T10:41:00Z">
              <w:r w:rsidRPr="007910EE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extérieure</w:t>
              </w:r>
            </w:ins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6CC1" w14:textId="1D1893ED" w:rsidR="00B7638F" w:rsidRPr="00ED0C84" w:rsidRDefault="00B7638F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Verre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B2624" w14:textId="39AE8546" w:rsidR="00B7638F" w:rsidRPr="00ED0C84" w:rsidRDefault="00364DF7" w:rsidP="00B7638F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41" w:author="Olivier LAURENT" w:date="2025-10-15T15:59:00Z">
              <w:r>
                <w:rPr>
                  <w:rFonts w:eastAsia="Times New Roman" w:cs="Times New Roman"/>
                  <w:color w:val="000000"/>
                  <w:lang w:eastAsia="fr-FR"/>
                </w:rPr>
                <w:t>510</w:t>
              </w:r>
            </w:ins>
            <w:ins w:id="42" w:author="Olivier LAURENT" w:date="2025-10-10T10:41:00Z">
              <w:r w:rsidR="00B7638F">
                <w:rPr>
                  <w:rFonts w:eastAsia="Times New Roman" w:cs="Times New Roman"/>
                  <w:color w:val="000000"/>
                  <w:lang w:eastAsia="fr-FR"/>
                </w:rPr>
                <w:t xml:space="preserve"> </w:t>
              </w:r>
            </w:ins>
            <w:r w:rsidR="00B7638F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  <w:tr w:rsidR="00754984" w:rsidRPr="00ED0C84" w14:paraId="0EC872A8" w14:textId="77777777" w:rsidTr="001625D9">
        <w:trPr>
          <w:trHeight w:val="262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78A2" w14:textId="305328E4" w:rsidR="00754984" w:rsidRPr="00ED0C84" w:rsidRDefault="00B7638F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43" w:author="Olivier LAURENT" w:date="2025-10-10T10:40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6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E953" w14:textId="72810353" w:rsidR="00754984" w:rsidRPr="00ED0C84" w:rsidRDefault="00754984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1605F3">
              <w:rPr>
                <w:rFonts w:eastAsia="Times New Roman" w:cs="Times New Roman"/>
                <w:color w:val="000000"/>
                <w:lang w:eastAsia="fr-FR"/>
              </w:rPr>
              <w:t>Magasin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BC0A" w14:textId="0D0B51F7" w:rsidR="00754984" w:rsidRPr="00532731" w:rsidRDefault="00532731" w:rsidP="00754984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 xml:space="preserve">Béton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0AFE2" w14:textId="2E395BF7" w:rsidR="00754984" w:rsidRPr="00D22449" w:rsidRDefault="00381F48">
            <w:pPr>
              <w:jc w:val="center"/>
              <w:rPr>
                <w:rFonts w:eastAsia="Times New Roman" w:cs="Times New Roman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>230 m²</w:t>
            </w:r>
          </w:p>
        </w:tc>
      </w:tr>
      <w:tr w:rsidR="00454B83" w:rsidRPr="00ED0C84" w14:paraId="41E7C131" w14:textId="77777777" w:rsidTr="00160548">
        <w:trPr>
          <w:trHeight w:val="73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37B3E" w14:textId="48AB7576" w:rsidR="00454B83" w:rsidRPr="00ED0C84" w:rsidRDefault="00B7638F" w:rsidP="00F40F3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44" w:author="Olivier LAURENT" w:date="2025-10-10T10:40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7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D815" w14:textId="63323E71" w:rsidR="00454B83" w:rsidRPr="00ED0C84" w:rsidRDefault="00454B83" w:rsidP="00160548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Laboratoires/salle de lavage/ salle d’étude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1ECB6" w14:textId="77777777" w:rsidR="00454B83" w:rsidRPr="00417F86" w:rsidRDefault="00454B83" w:rsidP="00F40F32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PVC</w:t>
            </w:r>
          </w:p>
          <w:p w14:paraId="7EDD804E" w14:textId="1B8E4E46" w:rsidR="00454B83" w:rsidRPr="00417F86" w:rsidRDefault="00454B83" w:rsidP="00F40F32">
            <w:pPr>
              <w:jc w:val="center"/>
              <w:rPr>
                <w:rFonts w:eastAsia="Times New Roman" w:cs="Times New Roman"/>
                <w:lang w:eastAsia="fr-FR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03902" w14:textId="7C905712" w:rsidR="00454B83" w:rsidRPr="0052259A" w:rsidRDefault="00454B83" w:rsidP="00F40F32">
            <w:pPr>
              <w:jc w:val="center"/>
              <w:rPr>
                <w:rFonts w:eastAsia="Times New Roman" w:cs="Times New Roman"/>
                <w:highlight w:val="yellow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 xml:space="preserve">680 </w:t>
            </w:r>
            <w:r w:rsidRPr="00ED0C84">
              <w:rPr>
                <w:rFonts w:eastAsia="Times New Roman" w:cs="Times New Roman"/>
                <w:lang w:eastAsia="fr-FR"/>
              </w:rPr>
              <w:t>m²</w:t>
            </w:r>
          </w:p>
        </w:tc>
      </w:tr>
      <w:tr w:rsidR="00F40F32" w:rsidRPr="00ED0C84" w14:paraId="4A66ADEC" w14:textId="77777777" w:rsidTr="00454B83">
        <w:trPr>
          <w:trHeight w:val="262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07F41" w14:textId="05B9BDEB" w:rsidR="00F40F32" w:rsidRPr="00ED0C84" w:rsidRDefault="00B7638F" w:rsidP="00454B83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45" w:author="Olivier LAURENT" w:date="2025-10-10T10:40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8</w:t>
              </w:r>
            </w:ins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DF77" w14:textId="2CCB5A40" w:rsidR="00F40F32" w:rsidRPr="00ED0C84" w:rsidRDefault="00F40F32" w:rsidP="00F40F3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Dépôt </w:t>
            </w:r>
            <w:r w:rsidR="00A23F3D">
              <w:rPr>
                <w:rFonts w:eastAsia="Times New Roman" w:cs="Times New Roman"/>
                <w:color w:val="000000"/>
                <w:lang w:eastAsia="fr-FR"/>
              </w:rPr>
              <w:t>/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r w:rsidR="00C05FC6" w:rsidRPr="00C05FC6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salle stockage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>/ré</w:t>
            </w:r>
            <w:r w:rsidR="00A23F3D">
              <w:rPr>
                <w:rFonts w:eastAsia="Times New Roman" w:cs="Times New Roman"/>
                <w:color w:val="000000"/>
                <w:lang w:eastAsia="fr-FR"/>
              </w:rPr>
              <w:t>serve/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>s</w:t>
            </w:r>
            <w:r w:rsidR="001D4A34">
              <w:rPr>
                <w:rFonts w:eastAsia="Times New Roman" w:cs="Times New Roman"/>
                <w:color w:val="000000"/>
                <w:lang w:eastAsia="fr-FR"/>
              </w:rPr>
              <w:t>alle d’archive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>s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FC601" w14:textId="19A4F323" w:rsidR="00F40F32" w:rsidRPr="00532731" w:rsidRDefault="00532731" w:rsidP="00F40F3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PVC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BCBCF" w14:textId="55CFEC09" w:rsidR="00F40F32" w:rsidRPr="00ED0C84" w:rsidRDefault="00A23F3D" w:rsidP="00F40F3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 xml:space="preserve">1000 </w:t>
            </w:r>
            <w:r w:rsidR="00F40F32" w:rsidRPr="00ED0C84">
              <w:rPr>
                <w:rFonts w:eastAsia="Times New Roman" w:cs="Times New Roman"/>
                <w:lang w:eastAsia="fr-FR"/>
              </w:rPr>
              <w:t>m²</w:t>
            </w:r>
          </w:p>
        </w:tc>
      </w:tr>
    </w:tbl>
    <w:p w14:paraId="6AD69471" w14:textId="7FB81F38" w:rsidR="00160548" w:rsidRDefault="00160548" w:rsidP="0037482F"/>
    <w:p w14:paraId="6AD19044" w14:textId="1E4A3998" w:rsidR="00160548" w:rsidRDefault="00160548" w:rsidP="0037482F"/>
    <w:p w14:paraId="209049FF" w14:textId="2416B7B1" w:rsidR="006D7FD9" w:rsidRDefault="006D7FD9" w:rsidP="0037482F"/>
    <w:p w14:paraId="1691B66E" w14:textId="343D9B6D" w:rsidR="006D7FD9" w:rsidRDefault="006D7FD9" w:rsidP="0037482F"/>
    <w:p w14:paraId="3A8066C3" w14:textId="5B45DB97" w:rsidR="006D7FD9" w:rsidRDefault="006D7FD9" w:rsidP="0037482F"/>
    <w:p w14:paraId="2206160F" w14:textId="6939240A" w:rsidR="006D7FD9" w:rsidRDefault="006D7FD9" w:rsidP="0037482F"/>
    <w:p w14:paraId="50287E68" w14:textId="2CA92CCB" w:rsidR="006D7FD9" w:rsidRDefault="006D7FD9" w:rsidP="0037482F"/>
    <w:p w14:paraId="7128299B" w14:textId="085CD035" w:rsidR="006D7FD9" w:rsidRDefault="006D7FD9" w:rsidP="0037482F"/>
    <w:p w14:paraId="6BAC46C9" w14:textId="4618651F" w:rsidR="006D7FD9" w:rsidRDefault="006D7FD9" w:rsidP="0037482F"/>
    <w:p w14:paraId="30EC3832" w14:textId="50E6D34B" w:rsidR="007910EE" w:rsidRDefault="007910EE" w:rsidP="0037482F"/>
    <w:p w14:paraId="4244C91A" w14:textId="77777777" w:rsidR="00407961" w:rsidRDefault="00407961" w:rsidP="0037482F"/>
    <w:p w14:paraId="729FEAE2" w14:textId="24BC7FC6" w:rsidR="006D7FD9" w:rsidRDefault="006D7FD9" w:rsidP="0037482F"/>
    <w:p w14:paraId="6E7EA180" w14:textId="77777777" w:rsidR="006D7FD9" w:rsidRPr="00ED0C84" w:rsidRDefault="006D7FD9" w:rsidP="0037482F"/>
    <w:p w14:paraId="433D1D91" w14:textId="1451D440" w:rsidR="00540E70" w:rsidRPr="00ED0C84" w:rsidRDefault="00540E70" w:rsidP="003846AA">
      <w:pPr>
        <w:pStyle w:val="Sous-titre"/>
        <w:ind w:left="0"/>
        <w:rPr>
          <w:rFonts w:cs="Times New Roman"/>
        </w:rPr>
      </w:pPr>
      <w:r w:rsidRPr="00ED0C84">
        <w:rPr>
          <w:rFonts w:cs="Times New Roman"/>
        </w:rPr>
        <w:t xml:space="preserve">Pour le lot </w:t>
      </w:r>
      <w:r w:rsidR="00F40F32">
        <w:rPr>
          <w:rFonts w:cs="Times New Roman"/>
        </w:rPr>
        <w:t>4</w:t>
      </w:r>
      <w:r w:rsidRPr="00ED0C84">
        <w:rPr>
          <w:rFonts w:cs="Times New Roman"/>
        </w:rPr>
        <w:t xml:space="preserve"> : Site </w:t>
      </w:r>
      <w:r w:rsidR="00267A20">
        <w:rPr>
          <w:rFonts w:cs="Times New Roman"/>
        </w:rPr>
        <w:t xml:space="preserve">du centre de recherches archéologiques de </w:t>
      </w:r>
      <w:proofErr w:type="spellStart"/>
      <w:ins w:id="46" w:author="Administrateur" w:date="2025-10-10T10:17:00Z">
        <w:r w:rsidR="008213E0">
          <w:rPr>
            <w:rFonts w:cs="Times New Roman"/>
          </w:rPr>
          <w:t>Parçay-</w:t>
        </w:r>
      </w:ins>
      <w:ins w:id="47" w:author="Administrateur" w:date="2025-10-10T10:18:00Z">
        <w:r w:rsidR="008213E0">
          <w:rPr>
            <w:rFonts w:cs="Times New Roman"/>
          </w:rPr>
          <w:t>Meslay</w:t>
        </w:r>
      </w:ins>
      <w:proofErr w:type="spellEnd"/>
    </w:p>
    <w:tbl>
      <w:tblPr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3791"/>
        <w:gridCol w:w="2202"/>
        <w:gridCol w:w="1330"/>
        <w:tblGridChange w:id="48">
          <w:tblGrid>
            <w:gridCol w:w="1796"/>
            <w:gridCol w:w="3791"/>
            <w:gridCol w:w="2202"/>
            <w:gridCol w:w="1330"/>
          </w:tblGrid>
        </w:tblGridChange>
      </w:tblGrid>
      <w:tr w:rsidR="00540E70" w:rsidRPr="00ED0C84" w14:paraId="22979EF3" w14:textId="77777777" w:rsidTr="00B02194">
        <w:trPr>
          <w:trHeight w:val="262"/>
        </w:trPr>
        <w:tc>
          <w:tcPr>
            <w:tcW w:w="9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bottom"/>
            <w:hideMark/>
          </w:tcPr>
          <w:p w14:paraId="1AA40D1C" w14:textId="109BFFB3" w:rsidR="00540E70" w:rsidRPr="00ED0C84" w:rsidRDefault="00540E70" w:rsidP="00B0219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</w:tr>
      <w:tr w:rsidR="00540E70" w:rsidRPr="00ED0C84" w14:paraId="58A8C84F" w14:textId="77777777" w:rsidTr="00B02194">
        <w:trPr>
          <w:trHeight w:val="262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9776" w14:textId="77777777" w:rsidR="00540E70" w:rsidRPr="00ED0C84" w:rsidRDefault="00540E70" w:rsidP="00B0219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N° division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52C6" w14:textId="77777777" w:rsidR="00540E70" w:rsidRPr="00ED0C84" w:rsidRDefault="00540E70" w:rsidP="00B0219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Division 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45A8" w14:textId="77777777" w:rsidR="00540E70" w:rsidRPr="00ED0C84" w:rsidRDefault="00540E70" w:rsidP="00B0219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Revêtement 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FBB3" w14:textId="4E31E07A" w:rsidR="00540E70" w:rsidRPr="00ED0C84" w:rsidRDefault="00540E70" w:rsidP="00B0219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Surface</w:t>
            </w:r>
            <w:r w:rsidR="007934AC"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 (m²)</w:t>
            </w:r>
          </w:p>
        </w:tc>
      </w:tr>
      <w:tr w:rsidR="00F50046" w:rsidRPr="00ED0C84" w14:paraId="71C852F2" w14:textId="77777777" w:rsidTr="00B070A5">
        <w:trPr>
          <w:trHeight w:val="78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6713" w14:textId="77777777" w:rsidR="00F50046" w:rsidRPr="00ED0C84" w:rsidRDefault="00F50046" w:rsidP="00F50046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1EB8" w14:textId="540CBC4C" w:rsidR="00F50046" w:rsidRPr="00ED0C84" w:rsidRDefault="00F50046" w:rsidP="00F5004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Bureaux, salles de réunion, de </w:t>
            </w:r>
            <w:r w:rsidR="001D4A34" w:rsidRPr="00ED0C84">
              <w:rPr>
                <w:rFonts w:eastAsia="Times New Roman" w:cs="Times New Roman"/>
                <w:color w:val="000000"/>
                <w:lang w:eastAsia="fr-FR"/>
              </w:rPr>
              <w:t>documentation</w:t>
            </w:r>
            <w:r w:rsidR="001D4A34">
              <w:rPr>
                <w:rFonts w:eastAsia="Times New Roman" w:cs="Times New Roman"/>
                <w:color w:val="000000"/>
                <w:lang w:eastAsia="fr-FR"/>
              </w:rPr>
              <w:t>,</w:t>
            </w:r>
            <w:r w:rsidR="001D4A34" w:rsidRPr="00ED0C84">
              <w:rPr>
                <w:rFonts w:eastAsia="Times New Roman" w:cs="Times New Roman"/>
                <w:color w:val="000000"/>
                <w:lang w:eastAsia="fr-FR"/>
              </w:rPr>
              <w:t xml:space="preserve"> espace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 repos</w:t>
            </w:r>
            <w:r w:rsidR="001D4A34">
              <w:rPr>
                <w:rFonts w:eastAsia="Times New Roman" w:cs="Times New Roman"/>
                <w:color w:val="000000"/>
                <w:lang w:eastAsia="fr-FR"/>
              </w:rPr>
              <w:t xml:space="preserve"> et local syndical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3204" w14:textId="00D1D0A4" w:rsidR="00F50046" w:rsidRPr="00ED0C84" w:rsidRDefault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PVC</w:t>
            </w:r>
            <w:r w:rsidR="006B74CF">
              <w:rPr>
                <w:rFonts w:eastAsia="Times New Roman" w:cs="Times New Roman"/>
                <w:color w:val="000000"/>
                <w:lang w:eastAsia="fr-FR"/>
              </w:rPr>
              <w:t xml:space="preserve"> et moquette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A8DA1" w14:textId="0021CE01" w:rsidR="00F50046" w:rsidRPr="00ED0C84" w:rsidRDefault="008213E0" w:rsidP="00F5004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49" w:author="Administrateur" w:date="2025-10-10T10:18:00Z">
              <w:r>
                <w:rPr>
                  <w:rFonts w:eastAsia="Times New Roman" w:cs="Times New Roman"/>
                  <w:lang w:eastAsia="fr-FR"/>
                </w:rPr>
                <w:t>750</w:t>
              </w:r>
            </w:ins>
            <w:r w:rsidR="00754984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r w:rsidR="00352FAD" w:rsidRPr="00ED0C84">
              <w:rPr>
                <w:rFonts w:eastAsia="Times New Roman" w:cs="Times New Roman"/>
                <w:color w:val="000000"/>
                <w:lang w:eastAsia="fr-FR"/>
              </w:rPr>
              <w:t>m</w:t>
            </w:r>
            <w:r w:rsidR="00EF1BD4" w:rsidRPr="00ED0C84">
              <w:rPr>
                <w:rFonts w:eastAsia="Times New Roman" w:cs="Times New Roman"/>
                <w:color w:val="000000"/>
                <w:lang w:eastAsia="fr-FR"/>
              </w:rPr>
              <w:t>²</w:t>
            </w:r>
          </w:p>
        </w:tc>
      </w:tr>
      <w:tr w:rsidR="00065B73" w:rsidRPr="00ED0C84" w14:paraId="52FC9BDC" w14:textId="77777777" w:rsidTr="000548AE">
        <w:trPr>
          <w:trHeight w:val="262"/>
        </w:trPr>
        <w:tc>
          <w:tcPr>
            <w:tcW w:w="1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F8B0" w14:textId="08BD045B" w:rsidR="00065B73" w:rsidRPr="00ED0C84" w:rsidRDefault="00065B73" w:rsidP="00065B73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2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4BA2" w14:textId="77777777" w:rsidR="00065B73" w:rsidRPr="00ED0C84" w:rsidRDefault="00065B7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Sanitaires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15B93" w14:textId="0C3DD09D" w:rsidR="00065B73" w:rsidRPr="00ED0C84" w:rsidRDefault="00065B7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PVC et carrelage</w:t>
            </w:r>
          </w:p>
        </w:tc>
        <w:tc>
          <w:tcPr>
            <w:tcW w:w="13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950DA57" w14:textId="595A8004" w:rsidR="00065B73" w:rsidRDefault="008213E0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50" w:author="Administrateur" w:date="2025-10-10T10:18:00Z">
              <w:r>
                <w:rPr>
                  <w:rFonts w:eastAsia="Times New Roman" w:cs="Times New Roman"/>
                  <w:color w:val="000000"/>
                  <w:lang w:eastAsia="fr-FR"/>
                </w:rPr>
                <w:t>31</w:t>
              </w:r>
            </w:ins>
            <w:r w:rsidR="00065B73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r w:rsidR="00065B73" w:rsidRPr="00ED0C84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  <w:p w14:paraId="6E413100" w14:textId="055C6783" w:rsidR="00065B73" w:rsidRPr="00ED0C84" w:rsidRDefault="008213E0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51" w:author="Administrateur" w:date="2025-10-10T10:18:00Z">
              <w:r>
                <w:rPr>
                  <w:rFonts w:eastAsia="Times New Roman" w:cs="Times New Roman"/>
                  <w:color w:val="000000"/>
                  <w:lang w:eastAsia="fr-FR"/>
                </w:rPr>
                <w:t>53</w:t>
              </w:r>
            </w:ins>
            <w:r w:rsidR="00065B73">
              <w:rPr>
                <w:rFonts w:eastAsia="Times New Roman" w:cs="Times New Roman"/>
                <w:color w:val="000000"/>
                <w:lang w:eastAsia="fr-FR"/>
              </w:rPr>
              <w:t xml:space="preserve"> m²</w:t>
            </w:r>
          </w:p>
          <w:p w14:paraId="64A2C215" w14:textId="75192714" w:rsidR="00065B73" w:rsidRPr="00ED0C84" w:rsidRDefault="00065B7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065B73" w:rsidRPr="00ED0C84" w14:paraId="71367F27" w14:textId="77777777" w:rsidTr="000548AE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26E8" w14:textId="3CC92221" w:rsidR="00065B73" w:rsidRPr="00ED0C84" w:rsidRDefault="00065B73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5FE9" w14:textId="77777777" w:rsidR="00065B73" w:rsidRPr="00ED0C84" w:rsidRDefault="00065B7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Réfectoire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D2803" w14:textId="60FD2692" w:rsidR="00065B73" w:rsidRPr="006B74CF" w:rsidRDefault="00065B7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PVC</w:t>
            </w:r>
          </w:p>
        </w:tc>
        <w:tc>
          <w:tcPr>
            <w:tcW w:w="1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4E80A" w14:textId="35AF8367" w:rsidR="00065B73" w:rsidRPr="00ED0C84" w:rsidRDefault="00065B7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065B73" w:rsidRPr="00ED0C84" w14:paraId="01500758" w14:textId="77777777" w:rsidTr="001F5538">
        <w:trPr>
          <w:trHeight w:val="335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4E23" w14:textId="77777777" w:rsidR="00065B73" w:rsidRPr="00ED0C84" w:rsidRDefault="00065B73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5800" w14:textId="24B0992E" w:rsidR="00065B73" w:rsidRPr="00ED0C84" w:rsidRDefault="00065B73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Vestiaires et douches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D62F" w14:textId="1A22262B" w:rsidR="00065B73" w:rsidRPr="00417F86" w:rsidRDefault="00065B73" w:rsidP="00754984">
            <w:pPr>
              <w:jc w:val="center"/>
              <w:rPr>
                <w:rFonts w:eastAsia="Times New Roman" w:cs="Times New Roman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>PVC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BAF46" w14:textId="7E68F9E1" w:rsidR="00065B73" w:rsidRPr="00417F86" w:rsidRDefault="008213E0" w:rsidP="00754984">
            <w:pPr>
              <w:jc w:val="center"/>
              <w:rPr>
                <w:rFonts w:eastAsia="Times New Roman" w:cs="Times New Roman"/>
                <w:lang w:eastAsia="fr-FR"/>
              </w:rPr>
            </w:pPr>
            <w:ins w:id="52" w:author="Administrateur" w:date="2025-10-10T10:18:00Z">
              <w:r>
                <w:rPr>
                  <w:rFonts w:eastAsia="Times New Roman" w:cs="Times New Roman"/>
                  <w:lang w:eastAsia="fr-FR"/>
                </w:rPr>
                <w:t>43</w:t>
              </w:r>
            </w:ins>
            <w:r w:rsidR="00065B73">
              <w:rPr>
                <w:rFonts w:eastAsia="Times New Roman" w:cs="Times New Roman"/>
                <w:lang w:eastAsia="fr-FR"/>
              </w:rPr>
              <w:t xml:space="preserve"> m²</w:t>
            </w:r>
          </w:p>
        </w:tc>
      </w:tr>
      <w:tr w:rsidR="00754984" w:rsidRPr="00ED0C84" w14:paraId="359F1954" w14:textId="77777777" w:rsidTr="00B070A5">
        <w:trPr>
          <w:trHeight w:val="78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EBDD" w14:textId="565CDF23" w:rsidR="00754984" w:rsidRPr="00ED0C84" w:rsidRDefault="00065B73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4F09" w14:textId="7152F6F2" w:rsidR="00754984" w:rsidRPr="00ED0C84" w:rsidRDefault="00E324B4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324B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Z</w:t>
            </w:r>
            <w:r w:rsidR="00754984" w:rsidRPr="00E324B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ones de circulation,</w:t>
            </w:r>
            <w:r w:rsidR="001D4A34" w:rsidRPr="00E324B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 xml:space="preserve"> entrée/accueil,</w:t>
            </w:r>
            <w:r w:rsidR="00754984" w:rsidRPr="00E324B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 xml:space="preserve"> escaliers, monte personne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C644" w14:textId="6ABD9610" w:rsidR="00754984" w:rsidRPr="006B74CF" w:rsidRDefault="006B74CF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Carrelage et moquette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BE8CF" w14:textId="1D9D8657" w:rsidR="00754984" w:rsidRPr="00ED0C84" w:rsidRDefault="008213E0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53" w:author="Administrateur" w:date="2025-10-10T10:18:00Z">
              <w:r>
                <w:rPr>
                  <w:rFonts w:eastAsia="Times New Roman" w:cs="Times New Roman"/>
                  <w:lang w:eastAsia="fr-FR"/>
                </w:rPr>
                <w:t>311</w:t>
              </w:r>
            </w:ins>
            <w:r w:rsidR="00754984" w:rsidRPr="00417F86">
              <w:rPr>
                <w:rFonts w:eastAsia="Times New Roman" w:cs="Times New Roman"/>
                <w:color w:val="000000"/>
                <w:lang w:eastAsia="fr-FR"/>
              </w:rPr>
              <w:t xml:space="preserve"> m²</w:t>
            </w:r>
          </w:p>
        </w:tc>
      </w:tr>
      <w:tr w:rsidR="00754984" w:rsidRPr="00ED0C84" w14:paraId="34137D42" w14:textId="77777777" w:rsidTr="00241AA9">
        <w:tblPrEx>
          <w:tblW w:w="9119" w:type="dxa"/>
          <w:tblCellMar>
            <w:left w:w="70" w:type="dxa"/>
            <w:right w:w="70" w:type="dxa"/>
          </w:tblCellMar>
          <w:tblPrExChange w:id="54" w:author="Olivier LAURENT" w:date="2025-10-10T10:52:00Z">
            <w:tblPrEx>
              <w:tblW w:w="9119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58"/>
          <w:trPrChange w:id="55" w:author="Olivier LAURENT" w:date="2025-10-10T10:52:00Z">
            <w:trPr>
              <w:trHeight w:val="58"/>
            </w:trPr>
          </w:trPrChange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56" w:author="Olivier LAURENT" w:date="2025-10-10T10:52:00Z">
              <w:tcPr>
                <w:tcW w:w="179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339B73F9" w14:textId="43E937E0" w:rsidR="00754984" w:rsidRPr="00ED0C84" w:rsidRDefault="001F5538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57" w:author="Olivier LAURENT" w:date="2025-10-10T10:52:00Z">
              <w:tcPr>
                <w:tcW w:w="379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DBCE3BB" w14:textId="2CF8527A" w:rsidR="00754984" w:rsidRPr="00ED0C84" w:rsidRDefault="00754984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910EE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Vitrerie</w:t>
            </w:r>
            <w:ins w:id="58" w:author="Olivier LAURENT" w:date="2025-10-10T10:51:00Z">
              <w:r w:rsidR="00241AA9">
                <w:rPr>
                  <w:rFonts w:eastAsia="Times New Roman" w:cs="Times New Roman"/>
                  <w:color w:val="000000"/>
                  <w:lang w:eastAsia="fr-FR"/>
                </w:rPr>
                <w:t xml:space="preserve"> intérieure</w:t>
              </w:r>
            </w:ins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9" w:author="Olivier LAURENT" w:date="2025-10-10T10:52:00Z">
              <w:tcPr>
                <w:tcW w:w="220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27979B1" w14:textId="1E84DF77" w:rsidR="00754984" w:rsidRPr="00BF05F9" w:rsidRDefault="006D7FD9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>V</w:t>
            </w:r>
            <w:r w:rsidR="00BF05F9" w:rsidRPr="00417F86">
              <w:rPr>
                <w:rFonts w:eastAsia="Times New Roman" w:cs="Times New Roman"/>
                <w:lang w:eastAsia="fr-FR"/>
              </w:rPr>
              <w:t>erre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60" w:author="Olivier LAURENT" w:date="2025-10-10T10:52:00Z">
              <w:tcPr>
                <w:tcW w:w="1330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93E3F6A" w14:textId="4D7F93EE" w:rsidR="00754984" w:rsidRPr="00ED0C84" w:rsidRDefault="00241AA9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61" w:author="Olivier LAURENT" w:date="2025-10-10T10:52:00Z">
              <w:r>
                <w:rPr>
                  <w:rFonts w:eastAsia="Times New Roman" w:cs="Times New Roman"/>
                  <w:color w:val="000000"/>
                  <w:lang w:eastAsia="fr-FR"/>
                </w:rPr>
                <w:t>210</w:t>
              </w:r>
            </w:ins>
            <w:r w:rsidR="00A32E5C">
              <w:rPr>
                <w:rFonts w:eastAsia="Times New Roman" w:cs="Times New Roman"/>
                <w:color w:val="000000"/>
                <w:lang w:eastAsia="fr-FR"/>
              </w:rPr>
              <w:t xml:space="preserve"> m²</w:t>
            </w:r>
          </w:p>
        </w:tc>
      </w:tr>
      <w:tr w:rsidR="00214183" w:rsidRPr="00ED0C84" w14:paraId="1B83B42D" w14:textId="77777777" w:rsidTr="00241AA9">
        <w:tblPrEx>
          <w:tblW w:w="9119" w:type="dxa"/>
          <w:tblCellMar>
            <w:left w:w="70" w:type="dxa"/>
            <w:right w:w="70" w:type="dxa"/>
          </w:tblCellMar>
          <w:tblPrExChange w:id="62" w:author="Olivier LAURENT" w:date="2025-10-10T10:52:00Z">
            <w:tblPrEx>
              <w:tblW w:w="9119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62"/>
          <w:ins w:id="63" w:author="Administrateur" w:date="2025-10-10T10:22:00Z"/>
          <w:trPrChange w:id="64" w:author="Olivier LAURENT" w:date="2025-10-10T10:52:00Z">
            <w:trPr>
              <w:trHeight w:val="262"/>
            </w:trPr>
          </w:trPrChange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65" w:author="Olivier LAURENT" w:date="2025-10-10T10:52:00Z">
              <w:tcPr>
                <w:tcW w:w="1796" w:type="dxa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4E31F8FC" w14:textId="77777777" w:rsidR="00214183" w:rsidRDefault="00214183" w:rsidP="001F5538">
            <w:pPr>
              <w:jc w:val="center"/>
              <w:rPr>
                <w:ins w:id="66" w:author="Administrateur" w:date="2025-10-10T10:22:00Z"/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67" w:author="Olivier LAURENT" w:date="2025-10-10T10:52:00Z">
              <w:tcPr>
                <w:tcW w:w="379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E29BD7A" w14:textId="4E9A2AC3" w:rsidR="00214183" w:rsidRPr="00ED0C84" w:rsidRDefault="00241AA9" w:rsidP="00754984">
            <w:pPr>
              <w:jc w:val="center"/>
              <w:rPr>
                <w:ins w:id="68" w:author="Administrateur" w:date="2025-10-10T10:22:00Z"/>
                <w:rFonts w:eastAsia="Times New Roman" w:cs="Times New Roman"/>
                <w:color w:val="000000"/>
                <w:lang w:eastAsia="fr-FR"/>
              </w:rPr>
            </w:pPr>
            <w:ins w:id="69" w:author="Olivier LAURENT" w:date="2025-10-10T10:51:00Z">
              <w:r>
                <w:rPr>
                  <w:rFonts w:eastAsia="Times New Roman" w:cs="Times New Roman"/>
                  <w:color w:val="000000"/>
                  <w:lang w:eastAsia="fr-FR"/>
                </w:rPr>
                <w:t>Vitrerie extérieure</w:t>
              </w:r>
            </w:ins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70" w:author="Olivier LAURENT" w:date="2025-10-10T10:52:00Z">
              <w:tcPr>
                <w:tcW w:w="220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256DAAB" w14:textId="0D06BA33" w:rsidR="00214183" w:rsidRPr="00BF05F9" w:rsidRDefault="00241AA9" w:rsidP="00754984">
            <w:pPr>
              <w:jc w:val="center"/>
              <w:rPr>
                <w:ins w:id="71" w:author="Administrateur" w:date="2025-10-10T10:22:00Z"/>
                <w:rFonts w:eastAsia="Times New Roman" w:cs="Times New Roman"/>
                <w:lang w:eastAsia="fr-FR"/>
              </w:rPr>
            </w:pPr>
            <w:ins w:id="72" w:author="Olivier LAURENT" w:date="2025-10-10T10:51:00Z">
              <w:r>
                <w:rPr>
                  <w:rFonts w:eastAsia="Times New Roman" w:cs="Times New Roman"/>
                  <w:lang w:eastAsia="fr-FR"/>
                </w:rPr>
                <w:t>Verre</w:t>
              </w:r>
            </w:ins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73" w:author="Olivier LAURENT" w:date="2025-10-10T10:52:00Z">
              <w:tcPr>
                <w:tcW w:w="1330" w:type="dxa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690FBAF2" w14:textId="618B2799" w:rsidR="00214183" w:rsidRDefault="00241AA9" w:rsidP="006D7F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ins w:id="74" w:author="Administrateur" w:date="2025-10-10T10:22:00Z"/>
                <w:rFonts w:eastAsia="Times New Roman" w:cs="Times New Roman"/>
                <w:lang w:eastAsia="fr-FR"/>
              </w:rPr>
            </w:pPr>
            <w:ins w:id="75" w:author="Olivier LAURENT" w:date="2025-10-10T10:52:00Z">
              <w:r>
                <w:rPr>
                  <w:rFonts w:eastAsia="Times New Roman" w:cs="Times New Roman"/>
                  <w:lang w:eastAsia="fr-FR"/>
                </w:rPr>
                <w:t>700</w:t>
              </w:r>
            </w:ins>
          </w:p>
        </w:tc>
      </w:tr>
      <w:tr w:rsidR="001F5538" w:rsidRPr="00ED0C84" w14:paraId="2E4399B8" w14:textId="77777777" w:rsidTr="00241AA9">
        <w:tblPrEx>
          <w:tblW w:w="9119" w:type="dxa"/>
          <w:tblCellMar>
            <w:left w:w="70" w:type="dxa"/>
            <w:right w:w="70" w:type="dxa"/>
          </w:tblCellMar>
          <w:tblPrExChange w:id="76" w:author="Olivier LAURENT" w:date="2025-10-10T10:52:00Z">
            <w:tblPrEx>
              <w:tblW w:w="9119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62"/>
          <w:trPrChange w:id="77" w:author="Olivier LAURENT" w:date="2025-10-10T10:52:00Z">
            <w:trPr>
              <w:trHeight w:val="262"/>
            </w:trPr>
          </w:trPrChange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78" w:author="Olivier LAURENT" w:date="2025-10-10T10:52:00Z">
              <w:tcPr>
                <w:tcW w:w="1796" w:type="dxa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61E2119D" w14:textId="03FA2206" w:rsidR="001F5538" w:rsidRPr="00ED0C84" w:rsidRDefault="001F5538" w:rsidP="001F5538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5</w:t>
            </w:r>
          </w:p>
          <w:p w14:paraId="41D697AF" w14:textId="2DF7F11C" w:rsidR="001F5538" w:rsidRPr="00ED0C84" w:rsidRDefault="001F5538" w:rsidP="001F5538">
            <w:pPr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" w:author="Olivier LAURENT" w:date="2025-10-10T10:52:00Z">
              <w:tcPr>
                <w:tcW w:w="3791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6085E4D2" w14:textId="77777777" w:rsidR="001F5538" w:rsidRPr="00ED0C84" w:rsidRDefault="001F5538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Salle de lavage 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0" w:author="Olivier LAURENT" w:date="2025-10-10T10:52:00Z">
              <w:tcPr>
                <w:tcW w:w="220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BA83ABD" w14:textId="1EB55168" w:rsidR="001F5538" w:rsidRPr="00BF05F9" w:rsidRDefault="001F5538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BF05F9">
              <w:rPr>
                <w:rFonts w:eastAsia="Times New Roman" w:cs="Times New Roman"/>
                <w:lang w:eastAsia="fr-FR"/>
              </w:rPr>
              <w:t>Carrelage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PrChange w:id="81" w:author="Olivier LAURENT" w:date="2025-10-10T10:52:00Z">
              <w:tcPr>
                <w:tcW w:w="1330" w:type="dxa"/>
                <w:vMerge w:val="restart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BAD2157" w14:textId="4ABA42EC" w:rsidR="001F5538" w:rsidRPr="00417F86" w:rsidRDefault="008213E0" w:rsidP="006D7F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eastAsia="Times New Roman" w:cs="Times New Roman"/>
                <w:lang w:eastAsia="fr-FR"/>
              </w:rPr>
            </w:pPr>
            <w:ins w:id="82" w:author="Administrateur" w:date="2025-10-10T10:19:00Z">
              <w:r>
                <w:rPr>
                  <w:rFonts w:eastAsia="Times New Roman" w:cs="Times New Roman"/>
                  <w:lang w:eastAsia="fr-FR"/>
                </w:rPr>
                <w:t>50</w:t>
              </w:r>
            </w:ins>
            <w:r w:rsidR="001F5538" w:rsidRPr="00417F86">
              <w:rPr>
                <w:rFonts w:eastAsia="Times New Roman" w:cs="Times New Roman"/>
                <w:lang w:eastAsia="fr-FR"/>
              </w:rPr>
              <w:t xml:space="preserve"> m²</w:t>
            </w:r>
          </w:p>
          <w:p w14:paraId="3FB4FE0C" w14:textId="50E0B52B" w:rsidR="001F5538" w:rsidRDefault="008213E0" w:rsidP="006D7F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eastAsia="Times New Roman" w:cs="Times New Roman"/>
                <w:lang w:eastAsia="fr-FR"/>
              </w:rPr>
            </w:pPr>
            <w:ins w:id="83" w:author="Administrateur" w:date="2025-10-10T10:20:00Z">
              <w:r>
                <w:rPr>
                  <w:rFonts w:eastAsia="Times New Roman" w:cs="Times New Roman"/>
                  <w:lang w:eastAsia="fr-FR"/>
                </w:rPr>
                <w:t>120</w:t>
              </w:r>
            </w:ins>
            <w:r w:rsidR="001F5538">
              <w:rPr>
                <w:rFonts w:eastAsia="Times New Roman" w:cs="Times New Roman"/>
                <w:lang w:eastAsia="fr-FR"/>
              </w:rPr>
              <w:t xml:space="preserve"> m²</w:t>
            </w:r>
          </w:p>
          <w:p w14:paraId="57036A3C" w14:textId="0110CE6F" w:rsidR="001F5538" w:rsidRPr="00417F86" w:rsidRDefault="008213E0" w:rsidP="00754984">
            <w:pPr>
              <w:jc w:val="center"/>
              <w:rPr>
                <w:rFonts w:eastAsia="Times New Roman" w:cs="Times New Roman"/>
                <w:lang w:eastAsia="fr-FR"/>
              </w:rPr>
            </w:pPr>
            <w:ins w:id="84" w:author="Administrateur" w:date="2025-10-10T10:20:00Z">
              <w:r>
                <w:rPr>
                  <w:rFonts w:eastAsia="Times New Roman" w:cs="Times New Roman"/>
                  <w:lang w:eastAsia="fr-FR"/>
                </w:rPr>
                <w:t>869</w:t>
              </w:r>
            </w:ins>
            <w:r w:rsidR="001F5538">
              <w:rPr>
                <w:rFonts w:eastAsia="Times New Roman" w:cs="Times New Roman"/>
                <w:lang w:eastAsia="fr-FR"/>
              </w:rPr>
              <w:t xml:space="preserve"> m² </w:t>
            </w:r>
          </w:p>
          <w:p w14:paraId="4FE20E18" w14:textId="4819DF45" w:rsidR="001F5538" w:rsidRPr="00417F86" w:rsidRDefault="001F5538" w:rsidP="00754984">
            <w:pPr>
              <w:jc w:val="center"/>
              <w:rPr>
                <w:rFonts w:eastAsia="Times New Roman" w:cs="Times New Roman"/>
                <w:lang w:eastAsia="fr-FR"/>
              </w:rPr>
            </w:pPr>
          </w:p>
        </w:tc>
      </w:tr>
      <w:tr w:rsidR="001F5538" w:rsidRPr="00ED0C84" w14:paraId="0A6312C0" w14:textId="77777777" w:rsidTr="00CB058D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EA01" w14:textId="7A2E6B94" w:rsidR="001F5538" w:rsidRPr="00ED0C84" w:rsidRDefault="001F5538" w:rsidP="00754984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111D" w14:textId="0B18CC63" w:rsidR="001F5538" w:rsidRPr="00ED0C84" w:rsidRDefault="001F5538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Salle d'étude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5CFA" w14:textId="23973B07" w:rsidR="001F5538" w:rsidRPr="00BF05F9" w:rsidRDefault="001F5538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PVC</w:t>
            </w:r>
          </w:p>
        </w:tc>
        <w:tc>
          <w:tcPr>
            <w:tcW w:w="1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0AEBBB0" w14:textId="33C2E622" w:rsidR="001F5538" w:rsidRPr="00ED0C84" w:rsidRDefault="001F5538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6D7FD9" w:rsidRPr="00ED0C84" w14:paraId="65EC02BD" w14:textId="77777777" w:rsidTr="00651EFE">
        <w:trPr>
          <w:trHeight w:val="487"/>
        </w:trPr>
        <w:tc>
          <w:tcPr>
            <w:tcW w:w="1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311FD" w14:textId="65670549" w:rsidR="006D7FD9" w:rsidRPr="00ED0C84" w:rsidRDefault="006D7FD9" w:rsidP="009968F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6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E043" w14:textId="52DF7010" w:rsidR="006D7FD9" w:rsidRPr="00ED0C84" w:rsidRDefault="006D7FD9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Dépôt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>/</w:t>
            </w:r>
            <w:r w:rsidR="00C05FC6" w:rsidRPr="00C05FC6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salle stockage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63E0" w14:textId="7BC030AA" w:rsidR="006D7FD9" w:rsidRPr="00BF05F9" w:rsidRDefault="006D7FD9" w:rsidP="00417F86">
            <w:pPr>
              <w:rPr>
                <w:rFonts w:eastAsia="Times New Roman" w:cs="Times New Roman"/>
                <w:color w:val="000000"/>
                <w:lang w:eastAsia="fr-FR"/>
              </w:rPr>
            </w:pPr>
            <w:r w:rsidRPr="00BF05F9">
              <w:rPr>
                <w:rFonts w:eastAsia="Times New Roman" w:cs="Times New Roman"/>
                <w:lang w:eastAsia="fr-FR"/>
              </w:rPr>
              <w:t>Dalle ciment</w:t>
            </w:r>
          </w:p>
        </w:tc>
        <w:tc>
          <w:tcPr>
            <w:tcW w:w="1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953AF" w14:textId="252B681F" w:rsidR="006D7FD9" w:rsidRPr="00ED0C84" w:rsidRDefault="006D7FD9" w:rsidP="0075498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6D7FD9" w:rsidRPr="00ED0C84" w14:paraId="6685E6DB" w14:textId="77777777" w:rsidTr="00651EFE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305D1" w14:textId="111DBDB1" w:rsidR="006D7FD9" w:rsidRPr="00ED0C84" w:rsidRDefault="006D7FD9" w:rsidP="00F40F3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D79A" w14:textId="22507CE1" w:rsidR="006D7FD9" w:rsidRPr="00ED0C84" w:rsidRDefault="006D7FD9" w:rsidP="00F40F3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Réserve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FD05" w14:textId="1717E1A5" w:rsidR="006D7FD9" w:rsidRPr="00417F86" w:rsidRDefault="006D7FD9" w:rsidP="00F40F32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Bois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88CFE" w14:textId="3CC91DF3" w:rsidR="006D7FD9" w:rsidRPr="008B53BD" w:rsidRDefault="008213E0" w:rsidP="00F40F32">
            <w:pPr>
              <w:jc w:val="center"/>
              <w:rPr>
                <w:rFonts w:eastAsia="Times New Roman" w:cs="Times New Roman"/>
                <w:highlight w:val="yellow"/>
                <w:lang w:eastAsia="fr-FR"/>
              </w:rPr>
            </w:pPr>
            <w:ins w:id="85" w:author="Administrateur" w:date="2025-10-10T10:20:00Z">
              <w:r>
                <w:rPr>
                  <w:rFonts w:eastAsia="Times New Roman" w:cs="Times New Roman"/>
                  <w:color w:val="000000"/>
                  <w:lang w:eastAsia="fr-FR"/>
                </w:rPr>
                <w:t xml:space="preserve">74 </w:t>
              </w:r>
            </w:ins>
            <w:r w:rsidR="006D7FD9" w:rsidRPr="00ED0C84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</w:tbl>
    <w:p w14:paraId="2F01285F" w14:textId="7AEC24DF" w:rsidR="00797904" w:rsidRDefault="00797904" w:rsidP="00F919C6">
      <w:pPr>
        <w:rPr>
          <w:rFonts w:cs="Times New Roman"/>
          <w:b/>
        </w:rPr>
      </w:pPr>
    </w:p>
    <w:p w14:paraId="504F879B" w14:textId="0F5D0E8B" w:rsidR="00C84D3B" w:rsidRDefault="00C84D3B" w:rsidP="00F919C6">
      <w:pPr>
        <w:rPr>
          <w:rFonts w:cs="Times New Roman"/>
          <w:b/>
        </w:rPr>
      </w:pPr>
    </w:p>
    <w:p w14:paraId="0003B61A" w14:textId="29307A59" w:rsidR="00C84D3B" w:rsidRDefault="00C84D3B" w:rsidP="00F919C6">
      <w:pPr>
        <w:rPr>
          <w:rFonts w:cs="Times New Roman"/>
          <w:b/>
        </w:rPr>
      </w:pPr>
    </w:p>
    <w:p w14:paraId="48ACCA7A" w14:textId="0A778A02" w:rsidR="00C84D3B" w:rsidRPr="00ED0C84" w:rsidRDefault="00A32E5C" w:rsidP="003846AA">
      <w:pPr>
        <w:pStyle w:val="Sous-titre"/>
        <w:ind w:left="0"/>
        <w:rPr>
          <w:rFonts w:cs="Times New Roman"/>
        </w:rPr>
      </w:pPr>
      <w:r>
        <w:rPr>
          <w:rFonts w:cs="Times New Roman"/>
        </w:rPr>
        <w:t>P</w:t>
      </w:r>
      <w:r w:rsidR="00C84D3B" w:rsidRPr="00ED0C84">
        <w:rPr>
          <w:rFonts w:cs="Times New Roman"/>
        </w:rPr>
        <w:t xml:space="preserve">our le lot </w:t>
      </w:r>
      <w:r w:rsidR="00F40F32">
        <w:rPr>
          <w:rFonts w:cs="Times New Roman"/>
        </w:rPr>
        <w:t>5</w:t>
      </w:r>
      <w:r w:rsidR="00C84D3B" w:rsidRPr="00ED0C84">
        <w:rPr>
          <w:rFonts w:cs="Times New Roman"/>
        </w:rPr>
        <w:t xml:space="preserve"> : </w:t>
      </w:r>
      <w:r w:rsidR="00267A20">
        <w:rPr>
          <w:rFonts w:cs="Times New Roman"/>
        </w:rPr>
        <w:t>Site du centre de recherches archéologiques de Chartres</w:t>
      </w:r>
    </w:p>
    <w:tbl>
      <w:tblPr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3791"/>
        <w:gridCol w:w="2202"/>
        <w:gridCol w:w="1330"/>
      </w:tblGrid>
      <w:tr w:rsidR="00C84D3B" w:rsidRPr="00ED0C84" w14:paraId="68BCC746" w14:textId="77777777" w:rsidTr="00575E62">
        <w:trPr>
          <w:trHeight w:val="262"/>
        </w:trPr>
        <w:tc>
          <w:tcPr>
            <w:tcW w:w="9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bottom"/>
            <w:hideMark/>
          </w:tcPr>
          <w:p w14:paraId="27E07387" w14:textId="77777777" w:rsidR="00C84D3B" w:rsidRPr="00ED0C84" w:rsidRDefault="00C84D3B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</w:tr>
      <w:tr w:rsidR="00C84D3B" w:rsidRPr="00ED0C84" w14:paraId="156FB4F7" w14:textId="77777777" w:rsidTr="00575E62">
        <w:trPr>
          <w:trHeight w:val="262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C257" w14:textId="77777777" w:rsidR="00C84D3B" w:rsidRPr="00ED0C84" w:rsidRDefault="00C84D3B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N° division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4B64" w14:textId="77777777" w:rsidR="00C84D3B" w:rsidRPr="00ED0C84" w:rsidRDefault="00C84D3B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Division 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EF41" w14:textId="77777777" w:rsidR="00C84D3B" w:rsidRPr="00ED0C84" w:rsidRDefault="00C84D3B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Revêtement 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65BD" w14:textId="77777777" w:rsidR="00C84D3B" w:rsidRPr="00ED0C84" w:rsidRDefault="00C84D3B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Surface (m²)</w:t>
            </w:r>
          </w:p>
        </w:tc>
      </w:tr>
      <w:tr w:rsidR="00C84D3B" w:rsidRPr="00ED0C84" w14:paraId="697D7FFD" w14:textId="77777777" w:rsidTr="00FF006D">
        <w:trPr>
          <w:trHeight w:val="78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2F22" w14:textId="77777777" w:rsidR="00C84D3B" w:rsidRPr="00ED0C84" w:rsidRDefault="00C84D3B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2F86" w14:textId="79DCA65F" w:rsidR="00C84D3B" w:rsidRPr="00ED0C84" w:rsidRDefault="00C84D3B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Bureaux, salles de réunion, de </w:t>
            </w:r>
            <w:r w:rsidRPr="001D4A34">
              <w:rPr>
                <w:rFonts w:eastAsia="Times New Roman" w:cs="Times New Roman"/>
                <w:color w:val="000000"/>
                <w:lang w:eastAsia="fr-FR"/>
              </w:rPr>
              <w:t>documentation et espace repos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1167" w14:textId="652D3321" w:rsidR="00C84D3B" w:rsidRPr="00ED0C84" w:rsidRDefault="007F0969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>carrelage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F81A6" w14:textId="3AC0A925" w:rsidR="00C84D3B" w:rsidRPr="001D4A34" w:rsidRDefault="00F40F32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1D4A34">
              <w:rPr>
                <w:rFonts w:eastAsia="Times New Roman" w:cs="Times New Roman"/>
                <w:lang w:eastAsia="fr-FR"/>
              </w:rPr>
              <w:t>131</w:t>
            </w:r>
            <w:r w:rsidR="007F0969" w:rsidRPr="001D4A34">
              <w:rPr>
                <w:rFonts w:eastAsia="Times New Roman" w:cs="Times New Roman"/>
                <w:lang w:eastAsia="fr-FR"/>
              </w:rPr>
              <w:t>,1</w:t>
            </w:r>
            <w:r w:rsidR="00C84D3B" w:rsidRPr="001D4A34">
              <w:rPr>
                <w:rFonts w:eastAsia="Times New Roman" w:cs="Times New Roman"/>
                <w:color w:val="000000"/>
                <w:lang w:eastAsia="fr-FR"/>
              </w:rPr>
              <w:t xml:space="preserve"> m²</w:t>
            </w:r>
          </w:p>
        </w:tc>
      </w:tr>
      <w:tr w:rsidR="000A7573" w:rsidRPr="00ED0C84" w14:paraId="7E574C2A" w14:textId="77777777" w:rsidTr="00FF006D">
        <w:trPr>
          <w:trHeight w:val="262"/>
        </w:trPr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F2E0" w14:textId="77777777" w:rsidR="000A7573" w:rsidRPr="00ED0C84" w:rsidRDefault="000A7573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2</w:t>
            </w:r>
          </w:p>
          <w:p w14:paraId="0EA40014" w14:textId="2FB80EFB" w:rsidR="000A7573" w:rsidRPr="00ED0C84" w:rsidRDefault="000A7573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B9B6" w14:textId="77777777" w:rsidR="000A7573" w:rsidRPr="00ED0C84" w:rsidRDefault="000A7573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Sanitaires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48AB" w14:textId="120F7021" w:rsidR="000A7573" w:rsidRPr="007F0969" w:rsidRDefault="000A7573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carrelage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8A1E3" w14:textId="432374BF" w:rsidR="000A7573" w:rsidRPr="001D4A34" w:rsidRDefault="000A7573" w:rsidP="00417F8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1D4A34">
              <w:rPr>
                <w:rFonts w:eastAsia="Times New Roman" w:cs="Times New Roman"/>
                <w:lang w:eastAsia="fr-FR"/>
              </w:rPr>
              <w:t xml:space="preserve">33,68 m² </w:t>
            </w:r>
          </w:p>
        </w:tc>
      </w:tr>
      <w:tr w:rsidR="001D4A34" w:rsidRPr="00ED0C84" w14:paraId="69173E11" w14:textId="77777777" w:rsidTr="00FF006D">
        <w:trPr>
          <w:trHeight w:val="262"/>
        </w:trPr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97C17" w14:textId="77777777" w:rsidR="001D4A34" w:rsidRPr="00ED0C84" w:rsidRDefault="001D4A34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4FE1" w14:textId="036220AB" w:rsidR="001D4A34" w:rsidRPr="00ED0C84" w:rsidRDefault="001D4A34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>Réfectoire</w:t>
            </w:r>
          </w:p>
        </w:tc>
        <w:tc>
          <w:tcPr>
            <w:tcW w:w="22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3632" w14:textId="77777777" w:rsidR="001D4A34" w:rsidRPr="00417F86" w:rsidRDefault="001D4A34" w:rsidP="00575E62">
            <w:pPr>
              <w:jc w:val="center"/>
              <w:rPr>
                <w:rFonts w:eastAsia="Times New Roman" w:cs="Times New Roman"/>
                <w:lang w:eastAsia="fr-FR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46CC44" w14:textId="77777777" w:rsidR="001D4A34" w:rsidRPr="00FF006D" w:rsidRDefault="001D4A34" w:rsidP="00417F86">
            <w:pPr>
              <w:jc w:val="center"/>
              <w:rPr>
                <w:rFonts w:eastAsia="Times New Roman" w:cs="Times New Roman"/>
                <w:highlight w:val="yellow"/>
                <w:lang w:eastAsia="fr-FR"/>
              </w:rPr>
            </w:pPr>
          </w:p>
        </w:tc>
      </w:tr>
      <w:tr w:rsidR="00FF006D" w:rsidRPr="00ED0C84" w14:paraId="4D42AB5C" w14:textId="77777777" w:rsidTr="00FF006D">
        <w:trPr>
          <w:trHeight w:val="524"/>
        </w:trPr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46D73" w14:textId="77777777" w:rsidR="00FF006D" w:rsidRPr="00ED0C84" w:rsidRDefault="00FF006D" w:rsidP="000A7573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54A6" w14:textId="2F18DA2C" w:rsidR="00FF006D" w:rsidRPr="00ED0C84" w:rsidRDefault="00FF006D" w:rsidP="000A757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Vestiaires et douches</w:t>
            </w:r>
          </w:p>
          <w:p w14:paraId="7207AB2B" w14:textId="677699EE" w:rsidR="00FF006D" w:rsidRPr="00ED0C84" w:rsidRDefault="00FF006D" w:rsidP="000A757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7B05" w14:textId="77777777" w:rsidR="00FF006D" w:rsidRPr="00417F86" w:rsidRDefault="00FF006D" w:rsidP="000A7573">
            <w:pPr>
              <w:jc w:val="center"/>
              <w:rPr>
                <w:rFonts w:eastAsia="Times New Roman" w:cs="Times New Roman"/>
                <w:lang w:eastAsia="fr-FR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245F6" w14:textId="77777777" w:rsidR="00FF006D" w:rsidRPr="00417F86" w:rsidRDefault="00FF006D" w:rsidP="000A7573">
            <w:pPr>
              <w:jc w:val="center"/>
              <w:rPr>
                <w:rFonts w:eastAsia="Times New Roman" w:cs="Times New Roman"/>
                <w:lang w:eastAsia="fr-FR"/>
              </w:rPr>
            </w:pPr>
          </w:p>
        </w:tc>
      </w:tr>
      <w:tr w:rsidR="000A7573" w:rsidRPr="00ED0C84" w14:paraId="5D44A367" w14:textId="77777777" w:rsidTr="00FF006D">
        <w:trPr>
          <w:trHeight w:val="787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03DD" w14:textId="43682B05" w:rsidR="000A7573" w:rsidRPr="00ED0C84" w:rsidRDefault="000A7573" w:rsidP="000A7573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21B5" w14:textId="2BEBC4B5" w:rsidR="000A7573" w:rsidRPr="00ED0C84" w:rsidRDefault="00E324B4" w:rsidP="001D4A34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324B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Z</w:t>
            </w:r>
            <w:r w:rsidR="000A7573" w:rsidRPr="00E324B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ones de circulation</w:t>
            </w:r>
            <w:r w:rsidR="001D4A34" w:rsidRPr="00E324B4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, entrée/accueil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BF04C" w14:textId="3F98F414" w:rsidR="000A7573" w:rsidRPr="007F0969" w:rsidRDefault="000A7573" w:rsidP="000A757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carrelage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E81C1" w14:textId="2F7B3B0B" w:rsidR="000A7573" w:rsidRPr="00ED0C84" w:rsidRDefault="000A7573" w:rsidP="000A757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 xml:space="preserve">121 </w:t>
            </w:r>
            <w:r w:rsidRPr="007F0969">
              <w:rPr>
                <w:rFonts w:eastAsia="Times New Roman" w:cs="Times New Roman"/>
                <w:color w:val="000000"/>
                <w:lang w:eastAsia="fr-FR"/>
              </w:rPr>
              <w:t>m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²</w:t>
            </w:r>
          </w:p>
        </w:tc>
      </w:tr>
      <w:tr w:rsidR="000A7573" w:rsidRPr="00ED0C84" w14:paraId="05CF9256" w14:textId="77777777" w:rsidTr="00575E62">
        <w:trPr>
          <w:trHeight w:val="262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7B8A" w14:textId="620BA031" w:rsidR="000A7573" w:rsidRPr="00ED0C84" w:rsidRDefault="00DE52C9" w:rsidP="000A7573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1DCC" w14:textId="481CDA62" w:rsidR="000A7573" w:rsidRPr="007910EE" w:rsidRDefault="000A7573" w:rsidP="000A7573">
            <w:pPr>
              <w:jc w:val="center"/>
              <w:rPr>
                <w:rFonts w:eastAsia="Times New Roman" w:cs="Times New Roman"/>
                <w:color w:val="000000"/>
                <w:highlight w:val="yellow"/>
                <w:lang w:eastAsia="fr-FR"/>
              </w:rPr>
            </w:pPr>
            <w:r w:rsidRPr="007910EE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Vitrerie</w:t>
            </w:r>
            <w:ins w:id="86" w:author="Olivier LAURENT" w:date="2025-10-10T10:54:00Z">
              <w:r w:rsidR="00241AA9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intérieure</w:t>
              </w:r>
            </w:ins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EB96" w14:textId="2594F176" w:rsidR="000A7573" w:rsidRPr="00ED0C84" w:rsidRDefault="000A7573" w:rsidP="000A7573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 xml:space="preserve">verre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901D" w14:textId="37AC23A5" w:rsidR="000A7573" w:rsidRPr="00417F86" w:rsidRDefault="006659DF" w:rsidP="000A7573">
            <w:pPr>
              <w:jc w:val="center"/>
              <w:rPr>
                <w:rFonts w:eastAsia="Times New Roman" w:cs="Times New Roman"/>
                <w:color w:val="000000"/>
                <w:highlight w:val="magenta"/>
                <w:lang w:eastAsia="fr-FR"/>
              </w:rPr>
            </w:pPr>
            <w:ins w:id="87" w:author="Olivier LAURENT" w:date="2025-10-10T11:08:00Z">
              <w:r>
                <w:rPr>
                  <w:rFonts w:eastAsia="Times New Roman" w:cs="Times New Roman"/>
                  <w:lang w:eastAsia="fr-FR"/>
                </w:rPr>
                <w:t>98.8</w:t>
              </w:r>
            </w:ins>
          </w:p>
        </w:tc>
      </w:tr>
      <w:tr w:rsidR="00241AA9" w:rsidRPr="00ED0C84" w14:paraId="2C14B668" w14:textId="77777777" w:rsidTr="00575E62">
        <w:trPr>
          <w:trHeight w:val="262"/>
          <w:ins w:id="88" w:author="Olivier LAURENT" w:date="2025-10-10T10:54:00Z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088B" w14:textId="5E6D0115" w:rsidR="00241AA9" w:rsidRDefault="00241AA9" w:rsidP="00241AA9">
            <w:pPr>
              <w:jc w:val="center"/>
              <w:rPr>
                <w:ins w:id="89" w:author="Olivier LAURENT" w:date="2025-10-10T10:54:00Z"/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90" w:author="Olivier LAURENT" w:date="2025-10-10T10:54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5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784C" w14:textId="415D9CC7" w:rsidR="00241AA9" w:rsidRPr="007910EE" w:rsidRDefault="00241AA9" w:rsidP="00241AA9">
            <w:pPr>
              <w:jc w:val="center"/>
              <w:rPr>
                <w:ins w:id="91" w:author="Olivier LAURENT" w:date="2025-10-10T10:54:00Z"/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92" w:author="Olivier LAURENT" w:date="2025-10-10T10:54:00Z"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</w:ins>
            <w:ins w:id="93" w:author="Olivier LAURENT" w:date="2025-10-10T10:55:00Z">
              <w:r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 xml:space="preserve"> extérieure</w:t>
              </w:r>
            </w:ins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9DC6" w14:textId="75FBDCAD" w:rsidR="00241AA9" w:rsidRDefault="00241AA9" w:rsidP="00241AA9">
            <w:pPr>
              <w:jc w:val="center"/>
              <w:rPr>
                <w:ins w:id="94" w:author="Olivier LAURENT" w:date="2025-10-10T10:54:00Z"/>
                <w:rFonts w:eastAsia="Times New Roman" w:cs="Times New Roman"/>
                <w:lang w:eastAsia="fr-FR"/>
              </w:rPr>
            </w:pPr>
            <w:ins w:id="95" w:author="Olivier LAURENT" w:date="2025-10-10T10:55:00Z">
              <w:r>
                <w:rPr>
                  <w:rFonts w:eastAsia="Times New Roman" w:cs="Times New Roman"/>
                  <w:lang w:eastAsia="fr-FR"/>
                </w:rPr>
                <w:t xml:space="preserve">verre </w:t>
              </w:r>
            </w:ins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0AE8A" w14:textId="62D73A3A" w:rsidR="00241AA9" w:rsidRPr="00417F86" w:rsidRDefault="00241AA9" w:rsidP="00241AA9">
            <w:pPr>
              <w:jc w:val="center"/>
              <w:rPr>
                <w:ins w:id="96" w:author="Olivier LAURENT" w:date="2025-10-10T10:54:00Z"/>
                <w:rFonts w:eastAsia="Times New Roman" w:cs="Times New Roman"/>
                <w:lang w:eastAsia="fr-FR"/>
              </w:rPr>
            </w:pPr>
            <w:ins w:id="97" w:author="Olivier LAURENT" w:date="2025-10-10T10:55:00Z">
              <w:r w:rsidRPr="00417F86">
                <w:rPr>
                  <w:rFonts w:eastAsia="Times New Roman" w:cs="Times New Roman"/>
                  <w:lang w:eastAsia="fr-FR"/>
                </w:rPr>
                <w:t>118,01 m</w:t>
              </w:r>
              <w:r w:rsidRPr="009968F2">
                <w:rPr>
                  <w:rFonts w:eastAsia="Times New Roman" w:cs="Times New Roman"/>
                  <w:lang w:eastAsia="fr-FR"/>
                </w:rPr>
                <w:t>²</w:t>
              </w:r>
            </w:ins>
          </w:p>
        </w:tc>
      </w:tr>
      <w:tr w:rsidR="00241AA9" w:rsidRPr="00ED0C84" w14:paraId="594EB2AC" w14:textId="77777777" w:rsidTr="00575E62">
        <w:trPr>
          <w:trHeight w:val="262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0E69" w14:textId="68976AE9" w:rsidR="00241AA9" w:rsidRPr="00ED0C84" w:rsidRDefault="00241AA9" w:rsidP="00241AA9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98" w:author="Olivier LAURENT" w:date="2025-10-10T10:54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6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B01A" w14:textId="77777777" w:rsidR="00241AA9" w:rsidRPr="00ED0C84" w:rsidRDefault="00241AA9" w:rsidP="00241AA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Salle de lavage 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8CD1A" w14:textId="78C0D752" w:rsidR="00241AA9" w:rsidRPr="00ED0C84" w:rsidRDefault="00241AA9" w:rsidP="00241AA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carrelage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161B9" w14:textId="4A7080A0" w:rsidR="00241AA9" w:rsidRPr="007F0969" w:rsidRDefault="00241AA9" w:rsidP="00241AA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 xml:space="preserve">34,90 </w:t>
            </w:r>
            <w:r w:rsidRPr="007F0969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  <w:tr w:rsidR="00241AA9" w:rsidRPr="00ED0C84" w14:paraId="61F1C4DA" w14:textId="77777777" w:rsidTr="00575E62">
        <w:trPr>
          <w:trHeight w:val="262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DCDF" w14:textId="16B3075D" w:rsidR="00241AA9" w:rsidRPr="00ED0C84" w:rsidRDefault="00241AA9" w:rsidP="00241AA9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99" w:author="Olivier LAURENT" w:date="2025-10-10T10:54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7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288A" w14:textId="6835AEB3" w:rsidR="00241AA9" w:rsidRPr="00ED0C84" w:rsidRDefault="00241AA9" w:rsidP="00241AA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Dépôt</w:t>
            </w:r>
            <w:r>
              <w:rPr>
                <w:rFonts w:eastAsia="Times New Roman" w:cs="Times New Roman"/>
                <w:color w:val="000000"/>
                <w:lang w:eastAsia="fr-FR"/>
              </w:rPr>
              <w:t xml:space="preserve">/ </w:t>
            </w:r>
            <w:r w:rsidRPr="00C05FC6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salle stockage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DB3A" w14:textId="59035323" w:rsidR="00241AA9" w:rsidRPr="00ED0C84" w:rsidRDefault="00241AA9" w:rsidP="00241AA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shd w:val="clear" w:color="auto" w:fill="FFFFFF" w:themeFill="background1"/>
                <w:lang w:eastAsia="fr-FR"/>
              </w:rPr>
              <w:t>Dalle béton</w:t>
            </w:r>
            <w:r w:rsidRPr="00417F86">
              <w:rPr>
                <w:rFonts w:eastAsia="Times New Roman" w:cs="Times New Roman"/>
                <w:lang w:eastAsia="fr-FR"/>
              </w:rPr>
              <w:t xml:space="preserve">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3F02D" w14:textId="69B14802" w:rsidR="00241AA9" w:rsidRPr="00ED0C84" w:rsidRDefault="00241AA9" w:rsidP="00241AA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color w:val="000000"/>
                <w:lang w:eastAsia="fr-FR"/>
              </w:rPr>
              <w:t xml:space="preserve">600 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</w:tbl>
    <w:p w14:paraId="415C51B4" w14:textId="2DF7B31D" w:rsidR="00C84D3B" w:rsidRDefault="00C84D3B" w:rsidP="00F919C6">
      <w:pPr>
        <w:rPr>
          <w:rFonts w:cs="Times New Roman"/>
          <w:b/>
        </w:rPr>
      </w:pPr>
    </w:p>
    <w:p w14:paraId="129F1C3B" w14:textId="5C5F7D6F" w:rsidR="00267A20" w:rsidRDefault="00267A20" w:rsidP="00F919C6">
      <w:pPr>
        <w:rPr>
          <w:rFonts w:cs="Times New Roman"/>
          <w:b/>
        </w:rPr>
      </w:pPr>
    </w:p>
    <w:p w14:paraId="565BED2E" w14:textId="717D289C" w:rsidR="0080641F" w:rsidRDefault="0080641F" w:rsidP="00F919C6">
      <w:pPr>
        <w:rPr>
          <w:rFonts w:cs="Times New Roman"/>
          <w:b/>
        </w:rPr>
      </w:pPr>
    </w:p>
    <w:p w14:paraId="698BD850" w14:textId="54C90BBA" w:rsidR="0080641F" w:rsidRDefault="0080641F" w:rsidP="00F919C6">
      <w:pPr>
        <w:rPr>
          <w:rFonts w:cs="Times New Roman"/>
          <w:b/>
        </w:rPr>
      </w:pPr>
    </w:p>
    <w:p w14:paraId="3FD3B9C2" w14:textId="271EB99B" w:rsidR="0080641F" w:rsidRDefault="0080641F" w:rsidP="00F919C6">
      <w:pPr>
        <w:rPr>
          <w:rFonts w:cs="Times New Roman"/>
          <w:b/>
        </w:rPr>
      </w:pPr>
    </w:p>
    <w:p w14:paraId="60C32F4C" w14:textId="710F984A" w:rsidR="0080641F" w:rsidRDefault="0080641F" w:rsidP="00F919C6">
      <w:pPr>
        <w:rPr>
          <w:rFonts w:cs="Times New Roman"/>
          <w:b/>
        </w:rPr>
      </w:pPr>
    </w:p>
    <w:p w14:paraId="7E52438B" w14:textId="3DB5EBCF" w:rsidR="0080641F" w:rsidDel="00F419B4" w:rsidRDefault="0080641F" w:rsidP="00F919C6">
      <w:pPr>
        <w:rPr>
          <w:del w:id="100" w:author="Olivier LAURENT" w:date="2025-10-10T11:23:00Z"/>
          <w:rFonts w:cs="Times New Roman"/>
          <w:b/>
        </w:rPr>
      </w:pPr>
    </w:p>
    <w:p w14:paraId="07243055" w14:textId="2DF2F63B" w:rsidR="0080641F" w:rsidDel="00F419B4" w:rsidRDefault="0080641F" w:rsidP="00F919C6">
      <w:pPr>
        <w:rPr>
          <w:del w:id="101" w:author="Olivier LAURENT" w:date="2025-10-10T11:23:00Z"/>
          <w:rFonts w:cs="Times New Roman"/>
          <w:b/>
        </w:rPr>
      </w:pPr>
    </w:p>
    <w:p w14:paraId="5CDD06F4" w14:textId="0A3F492B" w:rsidR="0080641F" w:rsidDel="00F419B4" w:rsidRDefault="0080641F" w:rsidP="00F919C6">
      <w:pPr>
        <w:rPr>
          <w:del w:id="102" w:author="Olivier LAURENT" w:date="2025-10-10T11:23:00Z"/>
          <w:rFonts w:cs="Times New Roman"/>
          <w:b/>
        </w:rPr>
      </w:pPr>
    </w:p>
    <w:p w14:paraId="38E69BF0" w14:textId="3EFD3E46" w:rsidR="0080641F" w:rsidDel="00F419B4" w:rsidRDefault="0080641F" w:rsidP="00F919C6">
      <w:pPr>
        <w:rPr>
          <w:del w:id="103" w:author="Olivier LAURENT" w:date="2025-10-10T11:23:00Z"/>
          <w:rFonts w:cs="Times New Roman"/>
          <w:b/>
        </w:rPr>
      </w:pPr>
    </w:p>
    <w:p w14:paraId="144AE331" w14:textId="63A8DB8B" w:rsidR="00DE52C9" w:rsidDel="00F419B4" w:rsidRDefault="00DE52C9" w:rsidP="00F919C6">
      <w:pPr>
        <w:rPr>
          <w:del w:id="104" w:author="Olivier LAURENT" w:date="2025-10-10T11:23:00Z"/>
          <w:rFonts w:cs="Times New Roman"/>
          <w:b/>
        </w:rPr>
      </w:pPr>
    </w:p>
    <w:p w14:paraId="5FFB5B4E" w14:textId="77777777" w:rsidR="00DE52C9" w:rsidRDefault="00DE52C9" w:rsidP="00F919C6">
      <w:pPr>
        <w:rPr>
          <w:rFonts w:cs="Times New Roman"/>
          <w:b/>
        </w:rPr>
      </w:pPr>
    </w:p>
    <w:p w14:paraId="459301F8" w14:textId="50742677" w:rsidR="0080641F" w:rsidRDefault="0080641F" w:rsidP="00F919C6">
      <w:pPr>
        <w:rPr>
          <w:rFonts w:cs="Times New Roman"/>
          <w:b/>
        </w:rPr>
      </w:pPr>
    </w:p>
    <w:p w14:paraId="12F48D08" w14:textId="77777777" w:rsidR="0080641F" w:rsidRDefault="0080641F" w:rsidP="00F919C6">
      <w:pPr>
        <w:rPr>
          <w:rFonts w:cs="Times New Roman"/>
          <w:b/>
        </w:rPr>
      </w:pPr>
    </w:p>
    <w:p w14:paraId="1E54D2BF" w14:textId="78D94223" w:rsidR="00267A20" w:rsidRPr="00ED0C84" w:rsidRDefault="00267A20" w:rsidP="00267A20">
      <w:pPr>
        <w:pStyle w:val="Sous-titre"/>
        <w:ind w:left="0"/>
        <w:rPr>
          <w:rFonts w:cs="Times New Roman"/>
        </w:rPr>
      </w:pPr>
      <w:r w:rsidRPr="00ED0C84">
        <w:rPr>
          <w:rFonts w:cs="Times New Roman"/>
        </w:rPr>
        <w:t xml:space="preserve">Pour le lot </w:t>
      </w:r>
      <w:r w:rsidR="00204239">
        <w:rPr>
          <w:rFonts w:cs="Times New Roman"/>
        </w:rPr>
        <w:t>6</w:t>
      </w:r>
      <w:r w:rsidRPr="00ED0C84">
        <w:rPr>
          <w:rFonts w:cs="Times New Roman"/>
        </w:rPr>
        <w:t xml:space="preserve"> : </w:t>
      </w:r>
      <w:r>
        <w:rPr>
          <w:rFonts w:cs="Times New Roman"/>
        </w:rPr>
        <w:t>Site du centre de recherches archéologiques de Saint-Cyr-en-Val</w:t>
      </w:r>
    </w:p>
    <w:tbl>
      <w:tblPr>
        <w:tblW w:w="9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6"/>
        <w:gridCol w:w="3791"/>
        <w:gridCol w:w="2202"/>
        <w:gridCol w:w="1330"/>
      </w:tblGrid>
      <w:tr w:rsidR="00267A20" w:rsidRPr="00ED0C84" w14:paraId="3C2477BF" w14:textId="77777777" w:rsidTr="00575E62">
        <w:trPr>
          <w:trHeight w:val="262"/>
        </w:trPr>
        <w:tc>
          <w:tcPr>
            <w:tcW w:w="9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bottom"/>
            <w:hideMark/>
          </w:tcPr>
          <w:p w14:paraId="3725B1D8" w14:textId="77777777" w:rsidR="00267A20" w:rsidRPr="00ED0C84" w:rsidRDefault="00267A20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</w:tr>
      <w:tr w:rsidR="00267A20" w:rsidRPr="00ED0C84" w14:paraId="57761513" w14:textId="77777777" w:rsidTr="00575E62">
        <w:trPr>
          <w:trHeight w:val="262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B0C7" w14:textId="77777777" w:rsidR="00267A20" w:rsidRPr="00ED0C84" w:rsidRDefault="00267A20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N° division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ACB2" w14:textId="77777777" w:rsidR="00267A20" w:rsidRPr="00ED0C84" w:rsidRDefault="00267A20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Division 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D971" w14:textId="77777777" w:rsidR="00267A20" w:rsidRPr="00ED0C84" w:rsidRDefault="00267A20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 xml:space="preserve">Revêtement 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A767" w14:textId="77777777" w:rsidR="00267A20" w:rsidRPr="00ED0C84" w:rsidRDefault="00267A20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Surface (m²)</w:t>
            </w:r>
          </w:p>
        </w:tc>
      </w:tr>
      <w:tr w:rsidR="00267A20" w:rsidRPr="00ED0C84" w14:paraId="2162DE80" w14:textId="77777777" w:rsidTr="00575E62">
        <w:trPr>
          <w:trHeight w:val="787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6114" w14:textId="77777777" w:rsidR="00267A20" w:rsidRPr="00ED0C84" w:rsidRDefault="00267A20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1AAD" w14:textId="7E9D9D68" w:rsidR="00267A20" w:rsidRPr="00ED0C84" w:rsidRDefault="00267A20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>Bureaux, salles de réunion, de documentation et espace repos</w:t>
            </w:r>
            <w:r w:rsidR="00160E9C">
              <w:rPr>
                <w:rFonts w:eastAsia="Times New Roman" w:cs="Times New Roman"/>
                <w:color w:val="000000"/>
                <w:lang w:eastAsia="fr-FR"/>
              </w:rPr>
              <w:t xml:space="preserve"> (comprend 3 bâtiments A, B, C)</w:t>
            </w:r>
            <w:r w:rsidR="00FF006D">
              <w:rPr>
                <w:rFonts w:eastAsia="Times New Roman" w:cs="Times New Roman"/>
                <w:color w:val="000000"/>
                <w:lang w:eastAsia="fr-FR"/>
              </w:rPr>
              <w:t xml:space="preserve">, réfectoire (compris dans le bâtiment B) et </w:t>
            </w:r>
            <w:r w:rsidR="00FF006D" w:rsidRPr="00A61BEF">
              <w:rPr>
                <w:rFonts w:eastAsia="Times New Roman" w:cs="Times New Roman"/>
                <w:color w:val="000000"/>
                <w:highlight w:val="cyan"/>
                <w:lang w:eastAsia="fr-FR"/>
              </w:rPr>
              <w:t>l</w:t>
            </w:r>
            <w:r w:rsidR="00B91AB7">
              <w:rPr>
                <w:rFonts w:eastAsia="Times New Roman" w:cs="Times New Roman"/>
                <w:color w:val="000000"/>
                <w:highlight w:val="cyan"/>
                <w:lang w:eastAsia="fr-FR"/>
              </w:rPr>
              <w:t>a salle de repos</w:t>
            </w:r>
            <w:r w:rsidR="001D4A34" w:rsidRPr="00A61BEF">
              <w:rPr>
                <w:rFonts w:eastAsia="Times New Roman" w:cs="Times New Roman"/>
                <w:color w:val="000000"/>
                <w:highlight w:val="cyan"/>
                <w:lang w:eastAsia="fr-FR"/>
              </w:rPr>
              <w:t>,</w:t>
            </w:r>
            <w:r w:rsidR="001D4A34">
              <w:rPr>
                <w:rFonts w:eastAsia="Times New Roman" w:cs="Times New Roman"/>
                <w:color w:val="000000"/>
                <w:lang w:eastAsia="fr-FR"/>
              </w:rPr>
              <w:t xml:space="preserve"> local syndical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3398" w14:textId="51246558" w:rsidR="00267A20" w:rsidRPr="00C96B8C" w:rsidRDefault="00C96B8C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color w:val="000000"/>
                <w:lang w:eastAsia="fr-FR"/>
              </w:rPr>
              <w:t xml:space="preserve">Dalles synthétiques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41268" w14:textId="7C50BB07" w:rsidR="00267A20" w:rsidRPr="00532731" w:rsidRDefault="00204239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100</w:t>
            </w:r>
            <w:r w:rsidR="00532731" w:rsidRPr="00417F86">
              <w:rPr>
                <w:rFonts w:eastAsia="Times New Roman" w:cs="Times New Roman"/>
                <w:lang w:eastAsia="fr-FR"/>
              </w:rPr>
              <w:t>4,43</w:t>
            </w:r>
            <w:r w:rsidR="00267A20" w:rsidRPr="00532731">
              <w:rPr>
                <w:rFonts w:eastAsia="Times New Roman" w:cs="Times New Roman"/>
                <w:color w:val="000000"/>
                <w:lang w:eastAsia="fr-FR"/>
              </w:rPr>
              <w:t xml:space="preserve"> m²</w:t>
            </w:r>
          </w:p>
        </w:tc>
      </w:tr>
      <w:tr w:rsidR="009F4F45" w:rsidRPr="00ED0C84" w14:paraId="1DC53513" w14:textId="77777777" w:rsidTr="008645FF">
        <w:trPr>
          <w:trHeight w:val="524"/>
        </w:trPr>
        <w:tc>
          <w:tcPr>
            <w:tcW w:w="1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6527" w14:textId="77777777" w:rsidR="009F4F45" w:rsidRPr="00ED0C84" w:rsidRDefault="009F4F45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2</w:t>
            </w:r>
          </w:p>
          <w:p w14:paraId="68FE893F" w14:textId="7AC3D900" w:rsidR="009F4F45" w:rsidRPr="00ED0C84" w:rsidRDefault="009F4F45" w:rsidP="00575E62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C9F5" w14:textId="77777777" w:rsidR="009F4F45" w:rsidRPr="00ED0C84" w:rsidRDefault="009F4F45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ED0C84">
              <w:rPr>
                <w:rFonts w:eastAsia="Times New Roman" w:cs="Times New Roman"/>
                <w:color w:val="000000"/>
                <w:lang w:eastAsia="fr-FR"/>
              </w:rPr>
              <w:t xml:space="preserve">Sanitaires </w:t>
            </w:r>
          </w:p>
          <w:p w14:paraId="07E4314C" w14:textId="3D9A4238" w:rsidR="009F4F45" w:rsidRPr="00ED0C84" w:rsidRDefault="009F4F45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8B5C" w14:textId="77777777" w:rsidR="009F4F45" w:rsidRPr="00C96B8C" w:rsidRDefault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Dalles synthétiques</w:t>
            </w:r>
          </w:p>
          <w:p w14:paraId="5843EA4E" w14:textId="5062F610" w:rsidR="009F4F45" w:rsidRPr="00C96B8C" w:rsidRDefault="009F4F45" w:rsidP="00FF006D">
            <w:pPr>
              <w:rPr>
                <w:rFonts w:eastAsia="Times New Roman" w:cs="Times New Roman"/>
                <w:color w:val="000000"/>
                <w:lang w:eastAsia="fr-FR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87493" w14:textId="0C376A20" w:rsidR="009F4F45" w:rsidRPr="00532731" w:rsidRDefault="009F4F45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 xml:space="preserve">21,56 </w:t>
            </w:r>
            <w:r w:rsidRPr="00532731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  <w:p w14:paraId="408086EE" w14:textId="217A0391" w:rsidR="009F4F45" w:rsidRPr="00532731" w:rsidRDefault="009F4F45" w:rsidP="00575E62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F4F45" w:rsidRPr="00ED0C84" w14:paraId="75C001FD" w14:textId="77777777" w:rsidTr="008645FF">
        <w:trPr>
          <w:trHeight w:val="787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D9762" w14:textId="77777777" w:rsidR="009F4F45" w:rsidRDefault="009F4F45" w:rsidP="009F4F45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6770" w14:textId="2CEEF694" w:rsidR="009F4F45" w:rsidRPr="009B345E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A61BEF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Vestiaires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E0F8C" w14:textId="53E0AF51" w:rsidR="009F4F45" w:rsidRPr="00417F86" w:rsidRDefault="009F4F45" w:rsidP="009F4F45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Sol béton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76239" w14:textId="0D4469BA" w:rsidR="009F4F45" w:rsidRPr="00417F86" w:rsidRDefault="009F4F45" w:rsidP="009F4F45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 xml:space="preserve">40 </w:t>
            </w:r>
            <w:r w:rsidRPr="00532731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</w:tc>
      </w:tr>
      <w:tr w:rsidR="009F4F45" w:rsidRPr="00ED0C84" w14:paraId="5B0640CB" w14:textId="77777777" w:rsidTr="00FF006D">
        <w:trPr>
          <w:trHeight w:val="787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477C" w14:textId="1865EAA7" w:rsidR="009F4F45" w:rsidRPr="00ED0C84" w:rsidRDefault="009F4F45" w:rsidP="009F4F45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0F06" w14:textId="13A63C7B" w:rsidR="009F4F45" w:rsidRPr="002377A0" w:rsidRDefault="00A61BEF" w:rsidP="009B345E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highlight w:val="yellow"/>
                <w:lang w:eastAsia="fr-FR"/>
              </w:rPr>
            </w:pPr>
            <w:r w:rsidRPr="002377A0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Z</w:t>
            </w:r>
            <w:r w:rsidR="009F4F45" w:rsidRPr="002377A0">
              <w:rPr>
                <w:rFonts w:eastAsia="Times New Roman" w:cs="Times New Roman"/>
                <w:color w:val="000000"/>
                <w:highlight w:val="yellow"/>
                <w:lang w:eastAsia="fr-FR"/>
              </w:rPr>
              <w:t xml:space="preserve">ones de circulation, </w:t>
            </w:r>
            <w:r w:rsidR="009B345E" w:rsidRPr="002377A0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entrée/accueil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551C" w14:textId="2E4AAB10" w:rsidR="009F4F45" w:rsidRPr="00C96B8C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Dalles synthétiques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5FDCB" w14:textId="5086614C" w:rsidR="009F4F45" w:rsidRPr="00ED0C84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250</w:t>
            </w:r>
            <w:r w:rsidRPr="00C96B8C">
              <w:rPr>
                <w:rFonts w:eastAsia="Times New Roman" w:cs="Times New Roman"/>
                <w:color w:val="000000"/>
                <w:lang w:eastAsia="fr-FR"/>
              </w:rPr>
              <w:t xml:space="preserve"> m</w:t>
            </w:r>
            <w:r w:rsidRPr="00ED0C84">
              <w:rPr>
                <w:rFonts w:eastAsia="Times New Roman" w:cs="Times New Roman"/>
                <w:color w:val="000000"/>
                <w:lang w:eastAsia="fr-FR"/>
              </w:rPr>
              <w:t>²</w:t>
            </w:r>
          </w:p>
        </w:tc>
      </w:tr>
      <w:tr w:rsidR="009F4F45" w:rsidRPr="00ED0C84" w14:paraId="2550C024" w14:textId="77777777" w:rsidTr="00575E62">
        <w:trPr>
          <w:trHeight w:val="262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82BE" w14:textId="18E7D480" w:rsidR="009F4F45" w:rsidRPr="00ED0C84" w:rsidRDefault="009F4F45" w:rsidP="009F4F45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r-FR"/>
              </w:rPr>
              <w:t>4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6214" w14:textId="2E02A3B5" w:rsidR="009F4F45" w:rsidRPr="009B345E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7910EE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Vitrerie</w:t>
            </w:r>
            <w:ins w:id="105" w:author="Olivier LAURENT" w:date="2025-10-10T10:53:00Z">
              <w:r w:rsidR="00241AA9">
                <w:rPr>
                  <w:rFonts w:eastAsia="Times New Roman" w:cs="Times New Roman"/>
                  <w:color w:val="000000"/>
                  <w:lang w:eastAsia="fr-FR"/>
                </w:rPr>
                <w:t xml:space="preserve"> intérieure</w:t>
              </w:r>
            </w:ins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375CE" w14:textId="01915A29" w:rsidR="009F4F45" w:rsidRPr="00ED0C84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>
              <w:rPr>
                <w:rFonts w:eastAsia="Times New Roman" w:cs="Times New Roman"/>
                <w:lang w:eastAsia="fr-FR"/>
              </w:rPr>
              <w:t>verre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B1FD3" w14:textId="64A1C220" w:rsidR="009F4F45" w:rsidRPr="00ED0C84" w:rsidRDefault="006659DF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ins w:id="106" w:author="Olivier LAURENT" w:date="2025-10-10T11:09:00Z">
              <w:r>
                <w:rPr>
                  <w:rFonts w:eastAsia="Times New Roman" w:cs="Times New Roman"/>
                  <w:lang w:eastAsia="fr-FR"/>
                </w:rPr>
                <w:t>1</w:t>
              </w:r>
            </w:ins>
          </w:p>
        </w:tc>
      </w:tr>
      <w:tr w:rsidR="00241AA9" w:rsidRPr="00ED0C84" w14:paraId="703916A0" w14:textId="77777777" w:rsidTr="00575E62">
        <w:trPr>
          <w:trHeight w:val="262"/>
          <w:ins w:id="107" w:author="Olivier LAURENT" w:date="2025-10-10T10:53:00Z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740C7" w14:textId="0D8E4893" w:rsidR="00241AA9" w:rsidRDefault="00241AA9" w:rsidP="009F4F45">
            <w:pPr>
              <w:jc w:val="center"/>
              <w:rPr>
                <w:ins w:id="108" w:author="Olivier LAURENT" w:date="2025-10-10T10:53:00Z"/>
                <w:rFonts w:eastAsia="Times New Roman" w:cs="Times New Roman"/>
                <w:b/>
                <w:bCs/>
                <w:color w:val="000000"/>
                <w:lang w:eastAsia="fr-FR"/>
              </w:rPr>
            </w:pPr>
            <w:bookmarkStart w:id="109" w:name="_GoBack" w:colFirst="0" w:colLast="1"/>
            <w:ins w:id="110" w:author="Olivier LAURENT" w:date="2025-10-10T10:54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5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F74C" w14:textId="10B31D9A" w:rsidR="00241AA9" w:rsidRPr="007910EE" w:rsidRDefault="00241AA9" w:rsidP="00241AA9">
            <w:pPr>
              <w:jc w:val="center"/>
              <w:rPr>
                <w:ins w:id="111" w:author="Olivier LAURENT" w:date="2025-10-10T10:53:00Z"/>
                <w:rFonts w:eastAsia="Times New Roman" w:cs="Times New Roman"/>
                <w:color w:val="000000"/>
                <w:highlight w:val="yellow"/>
                <w:lang w:eastAsia="fr-FR"/>
              </w:rPr>
            </w:pPr>
            <w:ins w:id="112" w:author="Olivier LAURENT" w:date="2025-10-10T10:53:00Z">
              <w:r w:rsidRPr="007910EE">
                <w:rPr>
                  <w:rFonts w:eastAsia="Times New Roman" w:cs="Times New Roman"/>
                  <w:color w:val="000000"/>
                  <w:highlight w:val="yellow"/>
                  <w:lang w:eastAsia="fr-FR"/>
                </w:rPr>
                <w:t>Vitrerie</w:t>
              </w:r>
              <w:r>
                <w:rPr>
                  <w:rFonts w:eastAsia="Times New Roman" w:cs="Times New Roman"/>
                  <w:color w:val="000000"/>
                  <w:lang w:eastAsia="fr-FR"/>
                </w:rPr>
                <w:t xml:space="preserve"> extérieure</w:t>
              </w:r>
            </w:ins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F2C0" w14:textId="338B38A3" w:rsidR="00241AA9" w:rsidRDefault="00241AA9" w:rsidP="009F4F45">
            <w:pPr>
              <w:jc w:val="center"/>
              <w:rPr>
                <w:ins w:id="113" w:author="Olivier LAURENT" w:date="2025-10-10T10:53:00Z"/>
                <w:rFonts w:eastAsia="Times New Roman" w:cs="Times New Roman"/>
                <w:lang w:eastAsia="fr-FR"/>
              </w:rPr>
            </w:pPr>
            <w:ins w:id="114" w:author="Olivier LAURENT" w:date="2025-10-10T10:54:00Z">
              <w:r>
                <w:rPr>
                  <w:rFonts w:eastAsia="Times New Roman" w:cs="Times New Roman"/>
                  <w:lang w:eastAsia="fr-FR"/>
                </w:rPr>
                <w:t>verre</w:t>
              </w:r>
            </w:ins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8AF48" w14:textId="10401A34" w:rsidR="00241AA9" w:rsidRPr="00417F86" w:rsidRDefault="006659DF" w:rsidP="009F4F45">
            <w:pPr>
              <w:jc w:val="center"/>
              <w:rPr>
                <w:ins w:id="115" w:author="Olivier LAURENT" w:date="2025-10-10T10:53:00Z"/>
                <w:rFonts w:eastAsia="Times New Roman" w:cs="Times New Roman"/>
                <w:lang w:eastAsia="fr-FR"/>
              </w:rPr>
            </w:pPr>
            <w:ins w:id="116" w:author="Olivier LAURENT" w:date="2025-10-10T11:09:00Z">
              <w:r w:rsidRPr="00417F86">
                <w:rPr>
                  <w:rFonts w:eastAsia="Times New Roman" w:cs="Times New Roman"/>
                  <w:lang w:eastAsia="fr-FR"/>
                </w:rPr>
                <w:t>723 m²</w:t>
              </w:r>
            </w:ins>
          </w:p>
        </w:tc>
      </w:tr>
      <w:tr w:rsidR="009F4F45" w:rsidRPr="00ED0C84" w14:paraId="1E5B4E61" w14:textId="77777777" w:rsidTr="003621B4">
        <w:trPr>
          <w:trHeight w:val="262"/>
        </w:trPr>
        <w:tc>
          <w:tcPr>
            <w:tcW w:w="1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3DD0" w14:textId="21E2CFEB" w:rsidR="009F4F45" w:rsidRPr="00ED0C84" w:rsidRDefault="00241AA9" w:rsidP="009F4F45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  <w:ins w:id="117" w:author="Olivier LAURENT" w:date="2025-10-10T10:54:00Z">
              <w:r>
                <w:rPr>
                  <w:rFonts w:eastAsia="Times New Roman" w:cs="Times New Roman"/>
                  <w:b/>
                  <w:bCs/>
                  <w:color w:val="000000"/>
                  <w:lang w:eastAsia="fr-FR"/>
                </w:rPr>
                <w:t>6</w:t>
              </w:r>
            </w:ins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299A" w14:textId="76497B10" w:rsidR="009F4F45" w:rsidRPr="009B345E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B345E">
              <w:rPr>
                <w:rFonts w:eastAsia="Times New Roman" w:cs="Times New Roman"/>
                <w:color w:val="000000"/>
                <w:lang w:eastAsia="fr-FR"/>
              </w:rPr>
              <w:t>Salle de lavage inclus dans le bâtiment technique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FF5E" w14:textId="297D1830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 xml:space="preserve">Sol béton peint </w:t>
            </w:r>
          </w:p>
        </w:tc>
        <w:tc>
          <w:tcPr>
            <w:tcW w:w="13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1FF9B32" w14:textId="3EB55D34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 xml:space="preserve"> </w:t>
            </w:r>
            <w:r>
              <w:rPr>
                <w:rFonts w:eastAsia="Times New Roman" w:cs="Times New Roman"/>
                <w:lang w:eastAsia="fr-FR"/>
              </w:rPr>
              <w:t xml:space="preserve">253 </w:t>
            </w:r>
            <w:r w:rsidRPr="00A761F3">
              <w:rPr>
                <w:rFonts w:eastAsia="Times New Roman" w:cs="Times New Roman"/>
                <w:color w:val="000000"/>
                <w:lang w:eastAsia="fr-FR"/>
              </w:rPr>
              <w:t>m²</w:t>
            </w:r>
          </w:p>
          <w:p w14:paraId="0C7F7BBF" w14:textId="2C9025A3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  <w:p w14:paraId="50ADBAE7" w14:textId="012F1EF4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  <w:p w14:paraId="4F878DE4" w14:textId="678977AB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bookmarkEnd w:id="109"/>
      <w:tr w:rsidR="009F4F45" w:rsidRPr="00ED0C84" w14:paraId="5F6EC865" w14:textId="77777777" w:rsidTr="003621B4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9DF4" w14:textId="29FC9BB7" w:rsidR="009F4F45" w:rsidRPr="00ED0C84" w:rsidRDefault="009F4F45" w:rsidP="009F4F45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74C0" w14:textId="2AA9A4A4" w:rsidR="009F4F45" w:rsidRPr="009B345E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B345E">
              <w:rPr>
                <w:rFonts w:eastAsia="Times New Roman" w:cs="Times New Roman"/>
                <w:color w:val="000000"/>
                <w:lang w:eastAsia="fr-FR"/>
              </w:rPr>
              <w:t>Salle d'étude inclus dans le bâtiment technique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E528" w14:textId="1FC0D931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Sol béton peint</w:t>
            </w:r>
          </w:p>
        </w:tc>
        <w:tc>
          <w:tcPr>
            <w:tcW w:w="1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79D0FA9" w14:textId="423D9C9B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F4F45" w:rsidRPr="00ED0C84" w14:paraId="4D572316" w14:textId="77777777" w:rsidTr="003621B4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5AA0C" w14:textId="0D2FC1EC" w:rsidR="009F4F45" w:rsidRPr="00ED0C84" w:rsidRDefault="009F4F45" w:rsidP="009F4F45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6A99" w14:textId="439C64B2" w:rsidR="009F4F45" w:rsidRPr="009B345E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B345E">
              <w:rPr>
                <w:rFonts w:eastAsia="Times New Roman" w:cs="Times New Roman"/>
                <w:color w:val="000000"/>
                <w:lang w:eastAsia="fr-FR"/>
              </w:rPr>
              <w:t>Laboratoires inclus dans le bâtiment technique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B3A11" w14:textId="4458E48C" w:rsidR="009F4F45" w:rsidRPr="00417F86" w:rsidRDefault="009F4F45" w:rsidP="009F4F45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>Sol béton peint</w:t>
            </w:r>
          </w:p>
        </w:tc>
        <w:tc>
          <w:tcPr>
            <w:tcW w:w="1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AFF406C" w14:textId="465D02AE" w:rsidR="009F4F45" w:rsidRPr="00417F86" w:rsidRDefault="009F4F45" w:rsidP="009F4F45">
            <w:pPr>
              <w:jc w:val="center"/>
              <w:rPr>
                <w:rFonts w:eastAsia="Times New Roman" w:cs="Times New Roman"/>
                <w:lang w:eastAsia="fr-FR"/>
              </w:rPr>
            </w:pPr>
          </w:p>
        </w:tc>
      </w:tr>
      <w:tr w:rsidR="009F4F45" w:rsidRPr="00ED0C84" w14:paraId="35F749C6" w14:textId="77777777" w:rsidTr="003621B4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AAA3A" w14:textId="5485C60A" w:rsidR="009F4F45" w:rsidRPr="00ED0C84" w:rsidRDefault="009F4F45" w:rsidP="009F4F45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3D41" w14:textId="1750CD95" w:rsidR="009F4F45" w:rsidRPr="009B345E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B345E">
              <w:rPr>
                <w:rFonts w:eastAsia="Times New Roman" w:cs="Times New Roman"/>
                <w:color w:val="000000"/>
                <w:lang w:eastAsia="fr-FR"/>
              </w:rPr>
              <w:t>Dépôt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 xml:space="preserve">/ </w:t>
            </w:r>
            <w:r w:rsidR="00C05FC6" w:rsidRPr="00C05FC6">
              <w:rPr>
                <w:rFonts w:eastAsia="Times New Roman" w:cs="Times New Roman"/>
                <w:color w:val="000000"/>
                <w:highlight w:val="yellow"/>
                <w:lang w:eastAsia="fr-FR"/>
              </w:rPr>
              <w:t>salle stockage</w:t>
            </w:r>
            <w:r w:rsidRPr="009B345E">
              <w:rPr>
                <w:rFonts w:eastAsia="Times New Roman" w:cs="Times New Roman"/>
                <w:color w:val="000000"/>
                <w:lang w:eastAsia="fr-FR"/>
              </w:rPr>
              <w:t xml:space="preserve"> inclus dans le bâtiment technique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9358" w14:textId="2144AE18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 xml:space="preserve">Sol béton peint </w:t>
            </w:r>
          </w:p>
        </w:tc>
        <w:tc>
          <w:tcPr>
            <w:tcW w:w="13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5AC81AB" w14:textId="550C2018" w:rsidR="009F4F45" w:rsidRPr="00A761F3" w:rsidRDefault="009F4F45" w:rsidP="009F4F45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</w:p>
        </w:tc>
      </w:tr>
      <w:tr w:rsidR="009F4F45" w:rsidRPr="00ED0C84" w14:paraId="5DA673F4" w14:textId="77777777" w:rsidTr="003621B4">
        <w:trPr>
          <w:trHeight w:val="262"/>
        </w:trPr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7C35" w14:textId="1595682D" w:rsidR="009F4F45" w:rsidRDefault="009F4F45" w:rsidP="009F4F45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DED0" w14:textId="40660115" w:rsidR="009F4F45" w:rsidRPr="009B345E" w:rsidRDefault="009F4F45" w:rsidP="00C05FC6">
            <w:pPr>
              <w:jc w:val="center"/>
              <w:rPr>
                <w:rFonts w:eastAsia="Times New Roman" w:cs="Times New Roman"/>
                <w:color w:val="000000"/>
                <w:lang w:eastAsia="fr-FR"/>
              </w:rPr>
            </w:pPr>
            <w:r w:rsidRPr="009B345E">
              <w:rPr>
                <w:rFonts w:eastAsia="Times New Roman" w:cs="Times New Roman"/>
                <w:color w:val="000000"/>
                <w:lang w:eastAsia="fr-FR"/>
              </w:rPr>
              <w:t>Réserve</w:t>
            </w:r>
            <w:r w:rsidR="00C05FC6">
              <w:rPr>
                <w:rFonts w:eastAsia="Times New Roman" w:cs="Times New Roman"/>
                <w:color w:val="000000"/>
                <w:lang w:eastAsia="fr-FR"/>
              </w:rPr>
              <w:t xml:space="preserve"> </w:t>
            </w:r>
            <w:r w:rsidRPr="009B345E">
              <w:rPr>
                <w:rFonts w:eastAsia="Times New Roman" w:cs="Times New Roman"/>
                <w:color w:val="000000"/>
                <w:lang w:eastAsia="fr-FR"/>
              </w:rPr>
              <w:t>inclus dans le bâtiment technique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9812" w14:textId="62D7A363" w:rsidR="009F4F45" w:rsidRPr="00417F86" w:rsidRDefault="009F4F45" w:rsidP="009F4F45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417F86">
              <w:rPr>
                <w:rFonts w:eastAsia="Times New Roman" w:cs="Times New Roman"/>
                <w:lang w:eastAsia="fr-FR"/>
              </w:rPr>
              <w:t xml:space="preserve">Sol béton </w:t>
            </w:r>
          </w:p>
        </w:tc>
        <w:tc>
          <w:tcPr>
            <w:tcW w:w="13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CC175" w14:textId="305A4B63" w:rsidR="009F4F45" w:rsidRPr="00417F86" w:rsidRDefault="009F4F45" w:rsidP="009F4F45">
            <w:pPr>
              <w:jc w:val="center"/>
              <w:rPr>
                <w:rFonts w:eastAsia="Times New Roman" w:cs="Times New Roman"/>
                <w:lang w:eastAsia="fr-FR"/>
              </w:rPr>
            </w:pPr>
          </w:p>
        </w:tc>
      </w:tr>
    </w:tbl>
    <w:p w14:paraId="171CD504" w14:textId="77777777" w:rsidR="00267A20" w:rsidRPr="001414B7" w:rsidRDefault="00267A20" w:rsidP="00F919C6">
      <w:pPr>
        <w:rPr>
          <w:rFonts w:cs="Times New Roman"/>
          <w:b/>
        </w:rPr>
      </w:pPr>
    </w:p>
    <w:sectPr w:rsidR="00267A20" w:rsidRPr="001414B7" w:rsidSect="00C84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D88D9" w14:textId="77777777" w:rsidR="00427C51" w:rsidRDefault="00427C51" w:rsidP="00A6322D">
      <w:r>
        <w:separator/>
      </w:r>
    </w:p>
  </w:endnote>
  <w:endnote w:type="continuationSeparator" w:id="0">
    <w:p w14:paraId="244CBF10" w14:textId="77777777" w:rsidR="00427C51" w:rsidRDefault="00427C51" w:rsidP="00A6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0BBFB" w14:textId="77777777" w:rsidR="00B33E30" w:rsidRDefault="00B33E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F2618" w14:textId="2E405333" w:rsidR="00A32E5C" w:rsidRDefault="00A32E5C" w:rsidP="00A6322D">
    <w:pPr>
      <w:pStyle w:val="Pieddepage"/>
      <w:rPr>
        <w:i/>
      </w:rPr>
    </w:pPr>
    <w:r>
      <w:rPr>
        <w:i/>
      </w:rPr>
      <w:tab/>
    </w:r>
    <w:r>
      <w:rPr>
        <w:i/>
      </w:rPr>
      <w:tab/>
    </w:r>
    <w:r w:rsidRPr="003B2857">
      <w:rPr>
        <w:i/>
      </w:rPr>
      <w:t xml:space="preserve">Page </w:t>
    </w:r>
    <w:r w:rsidRPr="003B2857">
      <w:rPr>
        <w:i/>
      </w:rPr>
      <w:fldChar w:fldCharType="begin"/>
    </w:r>
    <w:r w:rsidRPr="003B2857">
      <w:rPr>
        <w:i/>
      </w:rPr>
      <w:instrText xml:space="preserve"> PAGE </w:instrText>
    </w:r>
    <w:r w:rsidRPr="003B2857">
      <w:rPr>
        <w:i/>
      </w:rPr>
      <w:fldChar w:fldCharType="separate"/>
    </w:r>
    <w:r w:rsidR="00D07F71">
      <w:rPr>
        <w:i/>
        <w:noProof/>
      </w:rPr>
      <w:t>3</w:t>
    </w:r>
    <w:r w:rsidRPr="003B2857">
      <w:rPr>
        <w:i/>
      </w:rPr>
      <w:fldChar w:fldCharType="end"/>
    </w:r>
    <w:r w:rsidRPr="003B2857">
      <w:rPr>
        <w:i/>
      </w:rPr>
      <w:t xml:space="preserve"> sur </w:t>
    </w:r>
    <w:r w:rsidRPr="003B2857">
      <w:rPr>
        <w:i/>
      </w:rPr>
      <w:fldChar w:fldCharType="begin"/>
    </w:r>
    <w:r w:rsidRPr="003B2857">
      <w:rPr>
        <w:i/>
      </w:rPr>
      <w:instrText xml:space="preserve"> NUMPAGES </w:instrText>
    </w:r>
    <w:r w:rsidRPr="003B2857">
      <w:rPr>
        <w:i/>
      </w:rPr>
      <w:fldChar w:fldCharType="separate"/>
    </w:r>
    <w:r w:rsidR="00D07F71">
      <w:rPr>
        <w:i/>
        <w:noProof/>
      </w:rPr>
      <w:t>4</w:t>
    </w:r>
    <w:r w:rsidRPr="003B2857">
      <w:rPr>
        <w:i/>
      </w:rPr>
      <w:fldChar w:fldCharType="end"/>
    </w:r>
  </w:p>
  <w:p w14:paraId="085E64BE" w14:textId="214E5AFF" w:rsidR="00A32E5C" w:rsidRPr="00067429" w:rsidRDefault="00A32E5C" w:rsidP="00754984">
    <w:pPr>
      <w:pStyle w:val="Pieddepage"/>
      <w:rPr>
        <w:i/>
        <w:sz w:val="18"/>
        <w:szCs w:val="18"/>
      </w:rPr>
    </w:pPr>
    <w:r w:rsidRPr="00067429">
      <w:rPr>
        <w:i/>
        <w:sz w:val="18"/>
        <w:szCs w:val="18"/>
      </w:rPr>
      <w:t xml:space="preserve">INRAP/ </w:t>
    </w:r>
    <w:r>
      <w:rPr>
        <w:i/>
        <w:sz w:val="18"/>
        <w:szCs w:val="18"/>
      </w:rPr>
      <w:t>AOO -</w:t>
    </w:r>
    <w:r w:rsidRPr="00067429">
      <w:rPr>
        <w:i/>
        <w:sz w:val="18"/>
        <w:szCs w:val="18"/>
      </w:rPr>
      <w:tab/>
    </w:r>
    <w:r w:rsidRPr="00067429">
      <w:rPr>
        <w:i/>
        <w:sz w:val="18"/>
        <w:szCs w:val="18"/>
      </w:rPr>
      <w:tab/>
    </w:r>
  </w:p>
  <w:p w14:paraId="1ECD6637" w14:textId="5E6E0963" w:rsidR="00A32E5C" w:rsidRPr="00460572" w:rsidRDefault="00A32E5C" w:rsidP="00567F3A">
    <w:pPr>
      <w:pStyle w:val="Pieddepage"/>
      <w:tabs>
        <w:tab w:val="clear" w:pos="4536"/>
        <w:tab w:val="clear" w:pos="9072"/>
        <w:tab w:val="left" w:pos="6924"/>
      </w:tabs>
      <w:rPr>
        <w:i/>
        <w:sz w:val="18"/>
        <w:szCs w:val="18"/>
      </w:rPr>
    </w:pPr>
    <w:r>
      <w:rPr>
        <w:i/>
        <w:sz w:val="18"/>
        <w:szCs w:val="18"/>
      </w:rPr>
      <w:t>Prestations de nettoyage en région Centre/</w:t>
    </w:r>
    <w:r w:rsidR="00B33E30">
      <w:rPr>
        <w:i/>
        <w:sz w:val="18"/>
        <w:szCs w:val="18"/>
      </w:rPr>
      <w:t xml:space="preserve">Val de Loire et </w:t>
    </w:r>
    <w:r>
      <w:rPr>
        <w:i/>
        <w:sz w:val="18"/>
        <w:szCs w:val="18"/>
      </w:rPr>
      <w:t>Ile-de-France</w:t>
    </w:r>
    <w:r>
      <w:rPr>
        <w:i/>
        <w:sz w:val="18"/>
        <w:szCs w:val="18"/>
      </w:rPr>
      <w:tab/>
    </w:r>
  </w:p>
  <w:p w14:paraId="162FCC96" w14:textId="0201F280" w:rsidR="00A32E5C" w:rsidRPr="00460572" w:rsidRDefault="00A32E5C">
    <w:pPr>
      <w:pStyle w:val="Pieddepage"/>
      <w:rPr>
        <w:i/>
        <w:sz w:val="18"/>
        <w:szCs w:val="18"/>
      </w:rPr>
    </w:pPr>
    <w:r>
      <w:rPr>
        <w:i/>
        <w:sz w:val="18"/>
        <w:szCs w:val="18"/>
      </w:rPr>
      <w:t>029</w:t>
    </w:r>
    <w:r w:rsidRPr="00460572">
      <w:rPr>
        <w:i/>
        <w:sz w:val="18"/>
        <w:szCs w:val="18"/>
      </w:rPr>
      <w:t>SE20</w:t>
    </w:r>
    <w:r>
      <w:rPr>
        <w:i/>
        <w:sz w:val="18"/>
        <w:szCs w:val="18"/>
      </w:rPr>
      <w:t>21 – Annexes au CCTP : 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49D96" w14:textId="77777777" w:rsidR="00B33E30" w:rsidRDefault="00B33E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B0057" w14:textId="77777777" w:rsidR="00427C51" w:rsidRDefault="00427C51" w:rsidP="00A6322D">
      <w:r>
        <w:separator/>
      </w:r>
    </w:p>
  </w:footnote>
  <w:footnote w:type="continuationSeparator" w:id="0">
    <w:p w14:paraId="0D4E2810" w14:textId="77777777" w:rsidR="00427C51" w:rsidRDefault="00427C51" w:rsidP="00A6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4ED3C" w14:textId="77777777" w:rsidR="00B33E30" w:rsidRDefault="00B33E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FF59E" w14:textId="77777777" w:rsidR="00B33E30" w:rsidRDefault="00B33E3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8792D" w14:textId="77777777" w:rsidR="00B33E30" w:rsidRDefault="00B33E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1022"/>
    <w:multiLevelType w:val="hybridMultilevel"/>
    <w:tmpl w:val="3C342158"/>
    <w:lvl w:ilvl="0" w:tplc="DDDCCB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A6EA2"/>
    <w:multiLevelType w:val="hybridMultilevel"/>
    <w:tmpl w:val="F402720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C5B8D"/>
    <w:multiLevelType w:val="hybridMultilevel"/>
    <w:tmpl w:val="1E24C5E0"/>
    <w:lvl w:ilvl="0" w:tplc="E730D342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11D17"/>
    <w:multiLevelType w:val="hybridMultilevel"/>
    <w:tmpl w:val="72E068D2"/>
    <w:lvl w:ilvl="0" w:tplc="A552ED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E2346"/>
    <w:multiLevelType w:val="multilevel"/>
    <w:tmpl w:val="DFB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C1636CF"/>
    <w:multiLevelType w:val="hybridMultilevel"/>
    <w:tmpl w:val="B08A54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36AC6"/>
    <w:multiLevelType w:val="multilevel"/>
    <w:tmpl w:val="E3FCBDD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5971806"/>
    <w:multiLevelType w:val="hybridMultilevel"/>
    <w:tmpl w:val="883C0272"/>
    <w:lvl w:ilvl="0" w:tplc="BE36CB88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1533D49"/>
    <w:multiLevelType w:val="hybridMultilevel"/>
    <w:tmpl w:val="26B40E5C"/>
    <w:lvl w:ilvl="0" w:tplc="717059C4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231E7"/>
    <w:multiLevelType w:val="hybridMultilevel"/>
    <w:tmpl w:val="69C06C12"/>
    <w:lvl w:ilvl="0" w:tplc="EB442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8D43E8"/>
    <w:multiLevelType w:val="hybridMultilevel"/>
    <w:tmpl w:val="33A6EC52"/>
    <w:lvl w:ilvl="0" w:tplc="882C64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10"/>
  </w:num>
  <w:num w:numId="10">
    <w:abstractNumId w:val="3"/>
  </w:num>
  <w:num w:numId="11">
    <w:abstractNumId w:val="9"/>
  </w:num>
  <w:num w:numId="12">
    <w:abstractNumId w:val="8"/>
  </w:num>
  <w:num w:numId="13">
    <w:abstractNumId w:val="2"/>
  </w:num>
  <w:num w:numId="14">
    <w:abstractNumId w:val="0"/>
  </w:num>
  <w:num w:numId="15">
    <w:abstractNumId w:val="1"/>
  </w:num>
  <w:num w:numId="16">
    <w:abstractNumId w:val="5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livier LAURENT">
    <w15:presenceInfo w15:providerId="None" w15:userId="Olivier LAURENT"/>
  </w15:person>
  <w15:person w15:author="Administrateur">
    <w15:presenceInfo w15:providerId="None" w15:userId="Administrateu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83"/>
    <w:rsid w:val="00006024"/>
    <w:rsid w:val="0001075A"/>
    <w:rsid w:val="000130F7"/>
    <w:rsid w:val="000162C9"/>
    <w:rsid w:val="000171C7"/>
    <w:rsid w:val="00025466"/>
    <w:rsid w:val="000275DA"/>
    <w:rsid w:val="00032014"/>
    <w:rsid w:val="0003285E"/>
    <w:rsid w:val="00033018"/>
    <w:rsid w:val="00035A8D"/>
    <w:rsid w:val="00037E53"/>
    <w:rsid w:val="0004048B"/>
    <w:rsid w:val="00041BC7"/>
    <w:rsid w:val="00051E33"/>
    <w:rsid w:val="0005742D"/>
    <w:rsid w:val="00057996"/>
    <w:rsid w:val="00060AD1"/>
    <w:rsid w:val="000619B1"/>
    <w:rsid w:val="00061F17"/>
    <w:rsid w:val="00063C80"/>
    <w:rsid w:val="00065B73"/>
    <w:rsid w:val="00066740"/>
    <w:rsid w:val="00070EF0"/>
    <w:rsid w:val="000766F7"/>
    <w:rsid w:val="00082C3F"/>
    <w:rsid w:val="00090A89"/>
    <w:rsid w:val="00096007"/>
    <w:rsid w:val="000A0A52"/>
    <w:rsid w:val="000A7573"/>
    <w:rsid w:val="000B48E6"/>
    <w:rsid w:val="000C79A3"/>
    <w:rsid w:val="000D1521"/>
    <w:rsid w:val="000D76B2"/>
    <w:rsid w:val="000E2233"/>
    <w:rsid w:val="000E4EC0"/>
    <w:rsid w:val="000F04AE"/>
    <w:rsid w:val="000F334D"/>
    <w:rsid w:val="00105870"/>
    <w:rsid w:val="00107A3F"/>
    <w:rsid w:val="00112384"/>
    <w:rsid w:val="00121572"/>
    <w:rsid w:val="0012453A"/>
    <w:rsid w:val="00125310"/>
    <w:rsid w:val="001265CB"/>
    <w:rsid w:val="001414B7"/>
    <w:rsid w:val="00141EBE"/>
    <w:rsid w:val="001479AF"/>
    <w:rsid w:val="00152D88"/>
    <w:rsid w:val="00153765"/>
    <w:rsid w:val="00153DAD"/>
    <w:rsid w:val="001545D5"/>
    <w:rsid w:val="00160548"/>
    <w:rsid w:val="001605F3"/>
    <w:rsid w:val="00160E9C"/>
    <w:rsid w:val="001625D9"/>
    <w:rsid w:val="00163292"/>
    <w:rsid w:val="001654EC"/>
    <w:rsid w:val="00167666"/>
    <w:rsid w:val="001745CE"/>
    <w:rsid w:val="00180955"/>
    <w:rsid w:val="00182A64"/>
    <w:rsid w:val="0018532C"/>
    <w:rsid w:val="00196BE7"/>
    <w:rsid w:val="00197643"/>
    <w:rsid w:val="001A046A"/>
    <w:rsid w:val="001A20C0"/>
    <w:rsid w:val="001A4076"/>
    <w:rsid w:val="001A40A8"/>
    <w:rsid w:val="001A7C4C"/>
    <w:rsid w:val="001B0448"/>
    <w:rsid w:val="001B2A13"/>
    <w:rsid w:val="001B2FF8"/>
    <w:rsid w:val="001C20C2"/>
    <w:rsid w:val="001C38DB"/>
    <w:rsid w:val="001C4C0A"/>
    <w:rsid w:val="001D4A34"/>
    <w:rsid w:val="001F5538"/>
    <w:rsid w:val="001F6D50"/>
    <w:rsid w:val="00201264"/>
    <w:rsid w:val="0020316C"/>
    <w:rsid w:val="00204239"/>
    <w:rsid w:val="00214183"/>
    <w:rsid w:val="0021480E"/>
    <w:rsid w:val="0022128B"/>
    <w:rsid w:val="00223728"/>
    <w:rsid w:val="0022464C"/>
    <w:rsid w:val="00225500"/>
    <w:rsid w:val="002271F7"/>
    <w:rsid w:val="0022798A"/>
    <w:rsid w:val="00234639"/>
    <w:rsid w:val="0023685B"/>
    <w:rsid w:val="002377A0"/>
    <w:rsid w:val="00237D6F"/>
    <w:rsid w:val="00241AA9"/>
    <w:rsid w:val="0024591F"/>
    <w:rsid w:val="002464D0"/>
    <w:rsid w:val="00246560"/>
    <w:rsid w:val="00260CA1"/>
    <w:rsid w:val="00263808"/>
    <w:rsid w:val="0026424B"/>
    <w:rsid w:val="00266D84"/>
    <w:rsid w:val="00267A20"/>
    <w:rsid w:val="0027016F"/>
    <w:rsid w:val="00284BD3"/>
    <w:rsid w:val="00291626"/>
    <w:rsid w:val="002A2917"/>
    <w:rsid w:val="002B0849"/>
    <w:rsid w:val="002C2071"/>
    <w:rsid w:val="002C6810"/>
    <w:rsid w:val="002D04DF"/>
    <w:rsid w:val="002E1CBF"/>
    <w:rsid w:val="002E3903"/>
    <w:rsid w:val="002E679B"/>
    <w:rsid w:val="002F0241"/>
    <w:rsid w:val="00300BEC"/>
    <w:rsid w:val="00300DE1"/>
    <w:rsid w:val="003030E0"/>
    <w:rsid w:val="003037CC"/>
    <w:rsid w:val="003040CB"/>
    <w:rsid w:val="00314DD4"/>
    <w:rsid w:val="00332230"/>
    <w:rsid w:val="00337562"/>
    <w:rsid w:val="00343522"/>
    <w:rsid w:val="00352FAD"/>
    <w:rsid w:val="00352FC8"/>
    <w:rsid w:val="00355A43"/>
    <w:rsid w:val="00364C4C"/>
    <w:rsid w:val="00364DF7"/>
    <w:rsid w:val="00367F81"/>
    <w:rsid w:val="00373866"/>
    <w:rsid w:val="0037482F"/>
    <w:rsid w:val="00381F48"/>
    <w:rsid w:val="00383BB2"/>
    <w:rsid w:val="003846AA"/>
    <w:rsid w:val="0039317B"/>
    <w:rsid w:val="0039341B"/>
    <w:rsid w:val="003944B6"/>
    <w:rsid w:val="003A05A9"/>
    <w:rsid w:val="003A16BE"/>
    <w:rsid w:val="003A6EA5"/>
    <w:rsid w:val="003B140F"/>
    <w:rsid w:val="003B2254"/>
    <w:rsid w:val="003B6585"/>
    <w:rsid w:val="003C5F05"/>
    <w:rsid w:val="003C731D"/>
    <w:rsid w:val="003D220F"/>
    <w:rsid w:val="003D685F"/>
    <w:rsid w:val="003D6CD3"/>
    <w:rsid w:val="003E16D2"/>
    <w:rsid w:val="003E2DAF"/>
    <w:rsid w:val="003E5AF7"/>
    <w:rsid w:val="003F356B"/>
    <w:rsid w:val="003F3D4A"/>
    <w:rsid w:val="003F52C4"/>
    <w:rsid w:val="00402CCB"/>
    <w:rsid w:val="0040706E"/>
    <w:rsid w:val="00407961"/>
    <w:rsid w:val="00415931"/>
    <w:rsid w:val="00417F86"/>
    <w:rsid w:val="00421876"/>
    <w:rsid w:val="00427C51"/>
    <w:rsid w:val="004305D8"/>
    <w:rsid w:val="00431CF8"/>
    <w:rsid w:val="004323AC"/>
    <w:rsid w:val="00445337"/>
    <w:rsid w:val="0044572E"/>
    <w:rsid w:val="00447848"/>
    <w:rsid w:val="00454B83"/>
    <w:rsid w:val="00460572"/>
    <w:rsid w:val="00461CB8"/>
    <w:rsid w:val="00464803"/>
    <w:rsid w:val="00465683"/>
    <w:rsid w:val="00477B2E"/>
    <w:rsid w:val="004802FF"/>
    <w:rsid w:val="00481FC7"/>
    <w:rsid w:val="00486284"/>
    <w:rsid w:val="0048720D"/>
    <w:rsid w:val="00492709"/>
    <w:rsid w:val="00497865"/>
    <w:rsid w:val="00497FC8"/>
    <w:rsid w:val="004A093E"/>
    <w:rsid w:val="004C08DB"/>
    <w:rsid w:val="004D1AEC"/>
    <w:rsid w:val="004D6A4D"/>
    <w:rsid w:val="004D6BC9"/>
    <w:rsid w:val="004E0124"/>
    <w:rsid w:val="004E7A9C"/>
    <w:rsid w:val="004F54E5"/>
    <w:rsid w:val="005027B9"/>
    <w:rsid w:val="00510870"/>
    <w:rsid w:val="0051566A"/>
    <w:rsid w:val="00520604"/>
    <w:rsid w:val="005255CB"/>
    <w:rsid w:val="0053237B"/>
    <w:rsid w:val="00532731"/>
    <w:rsid w:val="00535164"/>
    <w:rsid w:val="005353AF"/>
    <w:rsid w:val="00535BEF"/>
    <w:rsid w:val="00536683"/>
    <w:rsid w:val="005371DE"/>
    <w:rsid w:val="00540A06"/>
    <w:rsid w:val="00540E70"/>
    <w:rsid w:val="00554755"/>
    <w:rsid w:val="00555351"/>
    <w:rsid w:val="005573A8"/>
    <w:rsid w:val="005635B1"/>
    <w:rsid w:val="00567C35"/>
    <w:rsid w:val="00567F3A"/>
    <w:rsid w:val="00575DAD"/>
    <w:rsid w:val="00575E62"/>
    <w:rsid w:val="00577CE5"/>
    <w:rsid w:val="005808B9"/>
    <w:rsid w:val="00582238"/>
    <w:rsid w:val="005838A6"/>
    <w:rsid w:val="00586D04"/>
    <w:rsid w:val="005A0FCC"/>
    <w:rsid w:val="005A13B5"/>
    <w:rsid w:val="005A3214"/>
    <w:rsid w:val="005B1902"/>
    <w:rsid w:val="005C46BE"/>
    <w:rsid w:val="005E2CF3"/>
    <w:rsid w:val="005E62C3"/>
    <w:rsid w:val="005F4704"/>
    <w:rsid w:val="005F481A"/>
    <w:rsid w:val="0060442A"/>
    <w:rsid w:val="00605063"/>
    <w:rsid w:val="0060775A"/>
    <w:rsid w:val="0061354A"/>
    <w:rsid w:val="006211D6"/>
    <w:rsid w:val="00622BFF"/>
    <w:rsid w:val="0062316A"/>
    <w:rsid w:val="00630EE2"/>
    <w:rsid w:val="00636FF0"/>
    <w:rsid w:val="00637B1F"/>
    <w:rsid w:val="00652E5B"/>
    <w:rsid w:val="006532F5"/>
    <w:rsid w:val="006548F2"/>
    <w:rsid w:val="006552DC"/>
    <w:rsid w:val="0066332C"/>
    <w:rsid w:val="00663710"/>
    <w:rsid w:val="006659DF"/>
    <w:rsid w:val="00666335"/>
    <w:rsid w:val="00666EE1"/>
    <w:rsid w:val="00667195"/>
    <w:rsid w:val="00667500"/>
    <w:rsid w:val="00667C03"/>
    <w:rsid w:val="00675980"/>
    <w:rsid w:val="00675F65"/>
    <w:rsid w:val="00682073"/>
    <w:rsid w:val="006912D4"/>
    <w:rsid w:val="006A2F6D"/>
    <w:rsid w:val="006A6098"/>
    <w:rsid w:val="006B5762"/>
    <w:rsid w:val="006B6F78"/>
    <w:rsid w:val="006B74CF"/>
    <w:rsid w:val="006B7DE3"/>
    <w:rsid w:val="006C1A12"/>
    <w:rsid w:val="006C40E6"/>
    <w:rsid w:val="006C4168"/>
    <w:rsid w:val="006C5B6C"/>
    <w:rsid w:val="006C6C23"/>
    <w:rsid w:val="006C7494"/>
    <w:rsid w:val="006D7FD9"/>
    <w:rsid w:val="006E0A7D"/>
    <w:rsid w:val="006E25E0"/>
    <w:rsid w:val="006E640C"/>
    <w:rsid w:val="006F085A"/>
    <w:rsid w:val="006F12E5"/>
    <w:rsid w:val="007100D1"/>
    <w:rsid w:val="0071043D"/>
    <w:rsid w:val="0071218D"/>
    <w:rsid w:val="0071581C"/>
    <w:rsid w:val="00716B98"/>
    <w:rsid w:val="00731206"/>
    <w:rsid w:val="00732820"/>
    <w:rsid w:val="0073310C"/>
    <w:rsid w:val="00733349"/>
    <w:rsid w:val="00736709"/>
    <w:rsid w:val="007517E4"/>
    <w:rsid w:val="00754984"/>
    <w:rsid w:val="00756B83"/>
    <w:rsid w:val="00766580"/>
    <w:rsid w:val="0076705F"/>
    <w:rsid w:val="0077169E"/>
    <w:rsid w:val="00775867"/>
    <w:rsid w:val="007806E3"/>
    <w:rsid w:val="00781481"/>
    <w:rsid w:val="00785677"/>
    <w:rsid w:val="007910EE"/>
    <w:rsid w:val="007934AC"/>
    <w:rsid w:val="007973CA"/>
    <w:rsid w:val="00797904"/>
    <w:rsid w:val="007A2A39"/>
    <w:rsid w:val="007A53AA"/>
    <w:rsid w:val="007C26EF"/>
    <w:rsid w:val="007C5DA3"/>
    <w:rsid w:val="007C5F27"/>
    <w:rsid w:val="007D20D6"/>
    <w:rsid w:val="007D25F0"/>
    <w:rsid w:val="007D3A51"/>
    <w:rsid w:val="007F0969"/>
    <w:rsid w:val="007F1AFD"/>
    <w:rsid w:val="007F6C7E"/>
    <w:rsid w:val="00804C04"/>
    <w:rsid w:val="0080641F"/>
    <w:rsid w:val="008067DE"/>
    <w:rsid w:val="00807B1F"/>
    <w:rsid w:val="008170B1"/>
    <w:rsid w:val="008213E0"/>
    <w:rsid w:val="00824F66"/>
    <w:rsid w:val="008304E7"/>
    <w:rsid w:val="00833A29"/>
    <w:rsid w:val="00833DAF"/>
    <w:rsid w:val="008416A9"/>
    <w:rsid w:val="00846848"/>
    <w:rsid w:val="008468D5"/>
    <w:rsid w:val="00852774"/>
    <w:rsid w:val="00862475"/>
    <w:rsid w:val="008718C6"/>
    <w:rsid w:val="00873BB5"/>
    <w:rsid w:val="00886448"/>
    <w:rsid w:val="00896509"/>
    <w:rsid w:val="008A72F6"/>
    <w:rsid w:val="008B4FF6"/>
    <w:rsid w:val="008B657E"/>
    <w:rsid w:val="008C3125"/>
    <w:rsid w:val="008C5668"/>
    <w:rsid w:val="008D2FF0"/>
    <w:rsid w:val="008D512C"/>
    <w:rsid w:val="008E384B"/>
    <w:rsid w:val="008F5377"/>
    <w:rsid w:val="00900A1A"/>
    <w:rsid w:val="009069BD"/>
    <w:rsid w:val="009078CA"/>
    <w:rsid w:val="00922533"/>
    <w:rsid w:val="00924608"/>
    <w:rsid w:val="0092490B"/>
    <w:rsid w:val="0093535F"/>
    <w:rsid w:val="009374D1"/>
    <w:rsid w:val="00940A3F"/>
    <w:rsid w:val="00945396"/>
    <w:rsid w:val="00965DBA"/>
    <w:rsid w:val="00972B2C"/>
    <w:rsid w:val="009772B2"/>
    <w:rsid w:val="009779D7"/>
    <w:rsid w:val="00984A30"/>
    <w:rsid w:val="00993DD0"/>
    <w:rsid w:val="009968F2"/>
    <w:rsid w:val="00996EF4"/>
    <w:rsid w:val="00997D96"/>
    <w:rsid w:val="009A4B63"/>
    <w:rsid w:val="009A4F20"/>
    <w:rsid w:val="009A5245"/>
    <w:rsid w:val="009B345E"/>
    <w:rsid w:val="009B4400"/>
    <w:rsid w:val="009C332D"/>
    <w:rsid w:val="009C33F9"/>
    <w:rsid w:val="009D7240"/>
    <w:rsid w:val="009E2F84"/>
    <w:rsid w:val="009E4116"/>
    <w:rsid w:val="009F3E38"/>
    <w:rsid w:val="009F4F45"/>
    <w:rsid w:val="009F614C"/>
    <w:rsid w:val="00A061DC"/>
    <w:rsid w:val="00A07BCC"/>
    <w:rsid w:val="00A11BA9"/>
    <w:rsid w:val="00A15821"/>
    <w:rsid w:val="00A15888"/>
    <w:rsid w:val="00A23815"/>
    <w:rsid w:val="00A238B1"/>
    <w:rsid w:val="00A23F3D"/>
    <w:rsid w:val="00A32E5C"/>
    <w:rsid w:val="00A36EFC"/>
    <w:rsid w:val="00A43618"/>
    <w:rsid w:val="00A441D0"/>
    <w:rsid w:val="00A45636"/>
    <w:rsid w:val="00A50FDB"/>
    <w:rsid w:val="00A530BE"/>
    <w:rsid w:val="00A54882"/>
    <w:rsid w:val="00A61A46"/>
    <w:rsid w:val="00A61BEF"/>
    <w:rsid w:val="00A6322D"/>
    <w:rsid w:val="00A635AB"/>
    <w:rsid w:val="00A64E7E"/>
    <w:rsid w:val="00A66112"/>
    <w:rsid w:val="00A670E9"/>
    <w:rsid w:val="00A6729E"/>
    <w:rsid w:val="00A74D94"/>
    <w:rsid w:val="00A761F3"/>
    <w:rsid w:val="00A8140E"/>
    <w:rsid w:val="00A82881"/>
    <w:rsid w:val="00AA0262"/>
    <w:rsid w:val="00AA2EDA"/>
    <w:rsid w:val="00AA3316"/>
    <w:rsid w:val="00AB0132"/>
    <w:rsid w:val="00AB45BF"/>
    <w:rsid w:val="00AC297B"/>
    <w:rsid w:val="00AC5A9F"/>
    <w:rsid w:val="00AD385E"/>
    <w:rsid w:val="00AD4AA8"/>
    <w:rsid w:val="00AE1C0A"/>
    <w:rsid w:val="00AE3019"/>
    <w:rsid w:val="00AE786C"/>
    <w:rsid w:val="00AE7BAA"/>
    <w:rsid w:val="00AE7E4E"/>
    <w:rsid w:val="00AF3DBB"/>
    <w:rsid w:val="00B005FA"/>
    <w:rsid w:val="00B02194"/>
    <w:rsid w:val="00B02B8D"/>
    <w:rsid w:val="00B05B61"/>
    <w:rsid w:val="00B070A5"/>
    <w:rsid w:val="00B078B1"/>
    <w:rsid w:val="00B1122E"/>
    <w:rsid w:val="00B1184E"/>
    <w:rsid w:val="00B11889"/>
    <w:rsid w:val="00B16E62"/>
    <w:rsid w:val="00B21971"/>
    <w:rsid w:val="00B2203D"/>
    <w:rsid w:val="00B22099"/>
    <w:rsid w:val="00B2406E"/>
    <w:rsid w:val="00B33E30"/>
    <w:rsid w:val="00B36EFC"/>
    <w:rsid w:val="00B4224B"/>
    <w:rsid w:val="00B429E7"/>
    <w:rsid w:val="00B46103"/>
    <w:rsid w:val="00B50EA4"/>
    <w:rsid w:val="00B520D9"/>
    <w:rsid w:val="00B73EEE"/>
    <w:rsid w:val="00B74E0F"/>
    <w:rsid w:val="00B7527C"/>
    <w:rsid w:val="00B7638F"/>
    <w:rsid w:val="00B91AB7"/>
    <w:rsid w:val="00B951B8"/>
    <w:rsid w:val="00BA03C9"/>
    <w:rsid w:val="00BA157A"/>
    <w:rsid w:val="00BA490F"/>
    <w:rsid w:val="00BA62F4"/>
    <w:rsid w:val="00BC4089"/>
    <w:rsid w:val="00BC424D"/>
    <w:rsid w:val="00BC51E1"/>
    <w:rsid w:val="00BC5518"/>
    <w:rsid w:val="00BC55A8"/>
    <w:rsid w:val="00BD3666"/>
    <w:rsid w:val="00BD3CE7"/>
    <w:rsid w:val="00BE0DB4"/>
    <w:rsid w:val="00BE7F0F"/>
    <w:rsid w:val="00BF05F9"/>
    <w:rsid w:val="00BF1CBC"/>
    <w:rsid w:val="00BF1DEF"/>
    <w:rsid w:val="00BF3AED"/>
    <w:rsid w:val="00BF4F39"/>
    <w:rsid w:val="00C00C3F"/>
    <w:rsid w:val="00C00F98"/>
    <w:rsid w:val="00C0361B"/>
    <w:rsid w:val="00C05FC6"/>
    <w:rsid w:val="00C0658A"/>
    <w:rsid w:val="00C065D6"/>
    <w:rsid w:val="00C108B6"/>
    <w:rsid w:val="00C167BE"/>
    <w:rsid w:val="00C16ACD"/>
    <w:rsid w:val="00C21784"/>
    <w:rsid w:val="00C255A6"/>
    <w:rsid w:val="00C27B68"/>
    <w:rsid w:val="00C27EE5"/>
    <w:rsid w:val="00C33E83"/>
    <w:rsid w:val="00C45745"/>
    <w:rsid w:val="00C50106"/>
    <w:rsid w:val="00C50862"/>
    <w:rsid w:val="00C51A9B"/>
    <w:rsid w:val="00C54732"/>
    <w:rsid w:val="00C61B3A"/>
    <w:rsid w:val="00C67D50"/>
    <w:rsid w:val="00C73D4C"/>
    <w:rsid w:val="00C84D3B"/>
    <w:rsid w:val="00C969EA"/>
    <w:rsid w:val="00C96B8C"/>
    <w:rsid w:val="00CC36DC"/>
    <w:rsid w:val="00CD0083"/>
    <w:rsid w:val="00CD3D02"/>
    <w:rsid w:val="00CD40B2"/>
    <w:rsid w:val="00CD46C0"/>
    <w:rsid w:val="00CD6461"/>
    <w:rsid w:val="00CE779F"/>
    <w:rsid w:val="00CF5719"/>
    <w:rsid w:val="00D00826"/>
    <w:rsid w:val="00D06259"/>
    <w:rsid w:val="00D07F71"/>
    <w:rsid w:val="00D11D84"/>
    <w:rsid w:val="00D131F2"/>
    <w:rsid w:val="00D14143"/>
    <w:rsid w:val="00D20694"/>
    <w:rsid w:val="00D22449"/>
    <w:rsid w:val="00D257FF"/>
    <w:rsid w:val="00D34CBF"/>
    <w:rsid w:val="00D36382"/>
    <w:rsid w:val="00D364D6"/>
    <w:rsid w:val="00D42D59"/>
    <w:rsid w:val="00D453AF"/>
    <w:rsid w:val="00D52440"/>
    <w:rsid w:val="00D547CC"/>
    <w:rsid w:val="00D605B8"/>
    <w:rsid w:val="00D65984"/>
    <w:rsid w:val="00D772EE"/>
    <w:rsid w:val="00D85A47"/>
    <w:rsid w:val="00D91C86"/>
    <w:rsid w:val="00DA0624"/>
    <w:rsid w:val="00DA23B7"/>
    <w:rsid w:val="00DA5243"/>
    <w:rsid w:val="00DA5A50"/>
    <w:rsid w:val="00DA659E"/>
    <w:rsid w:val="00DA6C8C"/>
    <w:rsid w:val="00DA7421"/>
    <w:rsid w:val="00DC1141"/>
    <w:rsid w:val="00DC4A93"/>
    <w:rsid w:val="00DC5472"/>
    <w:rsid w:val="00DD5AD3"/>
    <w:rsid w:val="00DE52C9"/>
    <w:rsid w:val="00DE595C"/>
    <w:rsid w:val="00DF062B"/>
    <w:rsid w:val="00DF5A76"/>
    <w:rsid w:val="00E0100A"/>
    <w:rsid w:val="00E010A9"/>
    <w:rsid w:val="00E07642"/>
    <w:rsid w:val="00E07F04"/>
    <w:rsid w:val="00E121A8"/>
    <w:rsid w:val="00E14FBF"/>
    <w:rsid w:val="00E20563"/>
    <w:rsid w:val="00E22357"/>
    <w:rsid w:val="00E256AA"/>
    <w:rsid w:val="00E25D66"/>
    <w:rsid w:val="00E324B4"/>
    <w:rsid w:val="00E37A4D"/>
    <w:rsid w:val="00E37EBD"/>
    <w:rsid w:val="00E44C42"/>
    <w:rsid w:val="00E46EAE"/>
    <w:rsid w:val="00E7721E"/>
    <w:rsid w:val="00E85D10"/>
    <w:rsid w:val="00E86570"/>
    <w:rsid w:val="00E90922"/>
    <w:rsid w:val="00E937B3"/>
    <w:rsid w:val="00EA4510"/>
    <w:rsid w:val="00EA5209"/>
    <w:rsid w:val="00EA5A3D"/>
    <w:rsid w:val="00EA5A66"/>
    <w:rsid w:val="00EB2EC5"/>
    <w:rsid w:val="00EB39CB"/>
    <w:rsid w:val="00EC6B0C"/>
    <w:rsid w:val="00EC7DD6"/>
    <w:rsid w:val="00ED0C84"/>
    <w:rsid w:val="00EE0660"/>
    <w:rsid w:val="00EE339A"/>
    <w:rsid w:val="00EE518D"/>
    <w:rsid w:val="00EE5534"/>
    <w:rsid w:val="00EF1BD4"/>
    <w:rsid w:val="00EF3747"/>
    <w:rsid w:val="00F061E5"/>
    <w:rsid w:val="00F07CD4"/>
    <w:rsid w:val="00F10B44"/>
    <w:rsid w:val="00F21557"/>
    <w:rsid w:val="00F218C9"/>
    <w:rsid w:val="00F23BB2"/>
    <w:rsid w:val="00F40F32"/>
    <w:rsid w:val="00F419B4"/>
    <w:rsid w:val="00F45510"/>
    <w:rsid w:val="00F50046"/>
    <w:rsid w:val="00F50B5D"/>
    <w:rsid w:val="00F6796B"/>
    <w:rsid w:val="00F70127"/>
    <w:rsid w:val="00F74BB7"/>
    <w:rsid w:val="00F80DCD"/>
    <w:rsid w:val="00F847CC"/>
    <w:rsid w:val="00F849F3"/>
    <w:rsid w:val="00F919C6"/>
    <w:rsid w:val="00FA7C43"/>
    <w:rsid w:val="00FB3B64"/>
    <w:rsid w:val="00FB43E4"/>
    <w:rsid w:val="00FB5BB4"/>
    <w:rsid w:val="00FC1DC0"/>
    <w:rsid w:val="00FC31DC"/>
    <w:rsid w:val="00FC7E54"/>
    <w:rsid w:val="00FD0794"/>
    <w:rsid w:val="00FD1425"/>
    <w:rsid w:val="00FD3E93"/>
    <w:rsid w:val="00FD4066"/>
    <w:rsid w:val="00FD4D08"/>
    <w:rsid w:val="00FD7024"/>
    <w:rsid w:val="00FE01FB"/>
    <w:rsid w:val="00FE720B"/>
    <w:rsid w:val="00FF006D"/>
    <w:rsid w:val="00FF0AA2"/>
    <w:rsid w:val="00FF3725"/>
    <w:rsid w:val="00FF6452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7F5A1"/>
  <w15:docId w15:val="{8DC3C171-1FB9-4A40-A5AB-EDDBD07E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F05"/>
    <w:pPr>
      <w:spacing w:after="0" w:line="240" w:lineRule="auto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4E0124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b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36683"/>
    <w:pPr>
      <w:keepNext/>
      <w:keepLines/>
      <w:numPr>
        <w:ilvl w:val="1"/>
        <w:numId w:val="8"/>
      </w:numPr>
      <w:spacing w:before="40"/>
      <w:ind w:left="1284"/>
      <w:outlineLvl w:val="1"/>
    </w:pPr>
    <w:rPr>
      <w:rFonts w:eastAsiaTheme="majorEastAsia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97FC8"/>
    <w:pPr>
      <w:keepNext/>
      <w:keepLines/>
      <w:numPr>
        <w:ilvl w:val="2"/>
        <w:numId w:val="8"/>
      </w:numPr>
      <w:spacing w:before="40"/>
      <w:outlineLvl w:val="2"/>
    </w:pPr>
    <w:rPr>
      <w:rFonts w:eastAsiaTheme="majorEastAsia" w:cstheme="majorBidi"/>
      <w:i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E0124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C5F05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497FC8"/>
    <w:rPr>
      <w:rFonts w:ascii="Times New Roman" w:eastAsiaTheme="majorEastAsia" w:hAnsi="Times New Roman" w:cstheme="majorBidi"/>
      <w:i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C5F05"/>
    <w:pPr>
      <w:contextualSpacing/>
      <w:jc w:val="center"/>
    </w:pPr>
    <w:rPr>
      <w:rFonts w:eastAsiaTheme="majorEastAsia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3C5F05"/>
    <w:rPr>
      <w:rFonts w:ascii="Times New Roman" w:eastAsiaTheme="majorEastAsia" w:hAnsi="Times New Roman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36683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3C5F0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4E0124"/>
    <w:rPr>
      <w:rFonts w:ascii="Times New Roman" w:eastAsiaTheme="majorEastAsia" w:hAnsi="Times New Roman" w:cstheme="majorBidi"/>
      <w:b/>
      <w:sz w:val="32"/>
      <w:szCs w:val="32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7527C"/>
    <w:pPr>
      <w:numPr>
        <w:ilvl w:val="1"/>
      </w:numPr>
      <w:spacing w:after="160"/>
      <w:ind w:left="708"/>
      <w:jc w:val="left"/>
    </w:pPr>
    <w:rPr>
      <w:rFonts w:eastAsiaTheme="minorEastAsia"/>
      <w:b/>
      <w:color w:val="4472C4" w:themeColor="accent5"/>
      <w:spacing w:val="15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B7527C"/>
    <w:rPr>
      <w:rFonts w:ascii="Times New Roman" w:eastAsiaTheme="minorEastAsia" w:hAnsi="Times New Roman"/>
      <w:b/>
      <w:color w:val="4472C4" w:themeColor="accent5"/>
      <w:spacing w:val="15"/>
      <w:u w:val="single"/>
    </w:rPr>
  </w:style>
  <w:style w:type="table" w:styleId="Grilledutableau">
    <w:name w:val="Table Grid"/>
    <w:basedOn w:val="TableauNormal"/>
    <w:rsid w:val="00666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752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632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322D"/>
    <w:rPr>
      <w:rFonts w:ascii="Times New Roman" w:hAnsi="Times New Roman"/>
    </w:rPr>
  </w:style>
  <w:style w:type="paragraph" w:styleId="Pieddepage">
    <w:name w:val="footer"/>
    <w:basedOn w:val="Normal"/>
    <w:link w:val="PieddepageCar"/>
    <w:unhideWhenUsed/>
    <w:rsid w:val="00A632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6322D"/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79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79F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457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4572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4572E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57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572E"/>
    <w:rPr>
      <w:rFonts w:ascii="Times New Roman" w:hAnsi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0171C7"/>
    <w:pPr>
      <w:spacing w:after="0" w:line="240" w:lineRule="auto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DC114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fr-FR"/>
    </w:rPr>
  </w:style>
  <w:style w:type="character" w:styleId="Titredulivre">
    <w:name w:val="Book Title"/>
    <w:basedOn w:val="Policepardfaut"/>
    <w:uiPriority w:val="33"/>
    <w:qFormat/>
    <w:rsid w:val="0075498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4932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67046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533C8-F922-4BED-8AA4-FAF88733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4</Pages>
  <Words>720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INRAP</dc:creator>
  <cp:keywords/>
  <dc:description/>
  <cp:lastModifiedBy>Administrateur</cp:lastModifiedBy>
  <cp:revision>53</cp:revision>
  <cp:lastPrinted>2021-07-05T13:34:00Z</cp:lastPrinted>
  <dcterms:created xsi:type="dcterms:W3CDTF">2021-05-06T13:09:00Z</dcterms:created>
  <dcterms:modified xsi:type="dcterms:W3CDTF">2025-10-15T14:32:00Z</dcterms:modified>
</cp:coreProperties>
</file>